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A7778" w:rsidRDefault="001D7DFA">
      <w:pPr>
        <w:spacing w:line="240" w:lineRule="auto"/>
        <w:rPr>
          <w:ins w:id="0" w:author="Jessica Stanis" w:date="2016-05-31T11:12:00Z"/>
          <w:rFonts w:ascii="Times New Roman" w:eastAsia="Times New Roman" w:hAnsi="Times New Roman" w:cs="Times New Roman"/>
          <w:sz w:val="28"/>
          <w:szCs w:val="28"/>
        </w:rPr>
      </w:pPr>
      <w:bookmarkStart w:id="1" w:name="_GoBack"/>
      <w:bookmarkEnd w:id="1"/>
      <w:r>
        <w:rPr>
          <w:rFonts w:ascii="Times New Roman" w:eastAsia="Times New Roman" w:hAnsi="Times New Roman" w:cs="Times New Roman"/>
          <w:b/>
          <w:sz w:val="28"/>
          <w:szCs w:val="28"/>
        </w:rPr>
        <w:t xml:space="preserve">PI Names: </w:t>
      </w:r>
      <w:r w:rsidRPr="00581449">
        <w:rPr>
          <w:rFonts w:ascii="Times New Roman" w:eastAsia="Times New Roman" w:hAnsi="Times New Roman" w:cs="Times New Roman"/>
          <w:sz w:val="28"/>
          <w:szCs w:val="28"/>
        </w:rPr>
        <w:t xml:space="preserve">Jay Van </w:t>
      </w:r>
      <w:proofErr w:type="spellStart"/>
      <w:r w:rsidRPr="00581449">
        <w:rPr>
          <w:rFonts w:ascii="Times New Roman" w:eastAsia="Times New Roman" w:hAnsi="Times New Roman" w:cs="Times New Roman"/>
          <w:sz w:val="28"/>
          <w:szCs w:val="28"/>
        </w:rPr>
        <w:t>Bavel</w:t>
      </w:r>
      <w:proofErr w:type="spellEnd"/>
      <w:r w:rsidRPr="00581449">
        <w:rPr>
          <w:rFonts w:ascii="Times New Roman" w:eastAsia="Times New Roman" w:hAnsi="Times New Roman" w:cs="Times New Roman"/>
          <w:sz w:val="28"/>
          <w:szCs w:val="28"/>
        </w:rPr>
        <w:t xml:space="preserve"> &amp; William Brady</w:t>
      </w:r>
    </w:p>
    <w:p w:rsidR="009A7778" w:rsidRDefault="009A7778">
      <w:pPr>
        <w:spacing w:line="240" w:lineRule="auto"/>
      </w:pPr>
    </w:p>
    <w:p w:rsidR="009A7778" w:rsidRDefault="00CE1FC5">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Psychology Education Title: </w:t>
      </w:r>
      <w:r w:rsidR="00581449">
        <w:rPr>
          <w:rFonts w:ascii="Times New Roman" w:eastAsia="Times New Roman" w:hAnsi="Times New Roman" w:cs="Times New Roman"/>
          <w:sz w:val="28"/>
          <w:szCs w:val="28"/>
        </w:rPr>
        <w:t>Using fMRI to Dissect Moral Judgment</w:t>
      </w:r>
    </w:p>
    <w:p w:rsidR="009A7778" w:rsidRDefault="009A7778">
      <w:pPr>
        <w:spacing w:line="240" w:lineRule="auto"/>
      </w:pPr>
    </w:p>
    <w:p w:rsidR="009A7778" w:rsidRDefault="00CE1FC5">
      <w:pPr>
        <w:spacing w:line="240" w:lineRule="auto"/>
        <w:rPr>
          <w:ins w:id="2" w:author="Jessica Stanis" w:date="2016-05-31T11:12:00Z"/>
          <w:rFonts w:ascii="Times New Roman" w:eastAsia="Times New Roman" w:hAnsi="Times New Roman" w:cs="Times New Roman"/>
          <w:b/>
          <w:sz w:val="28"/>
          <w:szCs w:val="28"/>
        </w:rPr>
      </w:pPr>
      <w:r w:rsidRPr="001D7DFA">
        <w:rPr>
          <w:rFonts w:ascii="Times New Roman" w:eastAsia="Times New Roman" w:hAnsi="Times New Roman" w:cs="Times New Roman"/>
          <w:b/>
          <w:sz w:val="28"/>
          <w:szCs w:val="28"/>
        </w:rPr>
        <w:t>Overview</w:t>
      </w:r>
    </w:p>
    <w:p w:rsidR="009A7778" w:rsidRDefault="009A7778">
      <w:pPr>
        <w:spacing w:line="240" w:lineRule="auto"/>
        <w:rPr>
          <w:sz w:val="28"/>
          <w:szCs w:val="28"/>
        </w:rPr>
      </w:pPr>
    </w:p>
    <w:p w:rsidR="009A7778" w:rsidRDefault="001D7DFA">
      <w:pPr>
        <w:spacing w:line="240" w:lineRule="auto"/>
        <w:rPr>
          <w:ins w:id="3" w:author="Jessica Stanis" w:date="2016-05-31T10:41:00Z"/>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examining the roles of reason and emotion in moral judgments, psychologists and philosophers alike point to the “trolley dilemma” and the “footbridge dilemma.” With the trolley dilemma, most people say that it’s appropriate to </w:t>
      </w:r>
      <w:r w:rsidRPr="00066746">
        <w:rPr>
          <w:rFonts w:ascii="Times New Roman" w:eastAsia="Times New Roman" w:hAnsi="Times New Roman" w:cs="Times New Roman"/>
          <w:i/>
          <w:sz w:val="24"/>
          <w:szCs w:val="24"/>
        </w:rPr>
        <w:t>pull a switch</w:t>
      </w:r>
      <w:r w:rsidRPr="001D7DFA">
        <w:rPr>
          <w:rFonts w:ascii="Times New Roman" w:eastAsia="Times New Roman" w:hAnsi="Times New Roman" w:cs="Times New Roman"/>
          <w:sz w:val="24"/>
          <w:szCs w:val="24"/>
        </w:rPr>
        <w:t xml:space="preserve"> to stop</w:t>
      </w:r>
      <w:r w:rsidR="006E4006">
        <w:rPr>
          <w:rFonts w:ascii="Times New Roman" w:eastAsia="Times New Roman" w:hAnsi="Times New Roman" w:cs="Times New Roman"/>
          <w:sz w:val="24"/>
          <w:szCs w:val="24"/>
        </w:rPr>
        <w:t xml:space="preserve"> a train from hitting five people by</w:t>
      </w:r>
      <w:r>
        <w:rPr>
          <w:rFonts w:ascii="Times New Roman" w:eastAsia="Times New Roman" w:hAnsi="Times New Roman" w:cs="Times New Roman"/>
          <w:sz w:val="24"/>
          <w:szCs w:val="24"/>
        </w:rPr>
        <w:t xml:space="preserve"> diverting it t</w:t>
      </w:r>
      <w:r w:rsidR="006E4006">
        <w:rPr>
          <w:rFonts w:ascii="Times New Roman" w:eastAsia="Times New Roman" w:hAnsi="Times New Roman" w:cs="Times New Roman"/>
          <w:sz w:val="24"/>
          <w:szCs w:val="24"/>
        </w:rPr>
        <w:t xml:space="preserve">o kill 1 person. However, with the footbridge dilemma, most people say it is inappropriate to </w:t>
      </w:r>
      <w:r w:rsidR="00CE1FC5" w:rsidRPr="00066746">
        <w:rPr>
          <w:rFonts w:ascii="Times New Roman" w:eastAsia="Times New Roman" w:hAnsi="Times New Roman" w:cs="Times New Roman"/>
          <w:i/>
          <w:sz w:val="24"/>
          <w:szCs w:val="24"/>
        </w:rPr>
        <w:t>push a large man</w:t>
      </w:r>
      <w:r w:rsidR="00CE1FC5">
        <w:rPr>
          <w:rFonts w:ascii="Times New Roman" w:eastAsia="Times New Roman" w:hAnsi="Times New Roman" w:cs="Times New Roman"/>
          <w:sz w:val="24"/>
          <w:szCs w:val="24"/>
        </w:rPr>
        <w:t xml:space="preserve"> off of a bridge in order to hit a train (killing him) and stop it from running </w:t>
      </w:r>
      <w:r w:rsidR="006E4006">
        <w:rPr>
          <w:rFonts w:ascii="Times New Roman" w:eastAsia="Times New Roman" w:hAnsi="Times New Roman" w:cs="Times New Roman"/>
          <w:sz w:val="24"/>
          <w:szCs w:val="24"/>
        </w:rPr>
        <w:t>into five</w:t>
      </w:r>
      <w:r w:rsidR="00CE1FC5">
        <w:rPr>
          <w:rFonts w:ascii="Times New Roman" w:eastAsia="Times New Roman" w:hAnsi="Times New Roman" w:cs="Times New Roman"/>
          <w:sz w:val="24"/>
          <w:szCs w:val="24"/>
        </w:rPr>
        <w:t xml:space="preserve"> people</w:t>
      </w:r>
      <w:r w:rsidR="006E4006">
        <w:rPr>
          <w:rFonts w:ascii="Times New Roman" w:eastAsia="Times New Roman" w:hAnsi="Times New Roman" w:cs="Times New Roman"/>
          <w:sz w:val="24"/>
          <w:szCs w:val="24"/>
        </w:rPr>
        <w:t xml:space="preserve">. Reason would dictate that in both of the foregoing dilemmas, one life should be sacrificed to save five lives. </w:t>
      </w:r>
      <w:del w:id="4" w:author="Jay Van Bavel" w:date="2016-06-22T16:34:00Z">
        <w:r w:rsidR="006E4006" w:rsidDel="00A40986">
          <w:rPr>
            <w:rFonts w:ascii="Times New Roman" w:eastAsia="Times New Roman" w:hAnsi="Times New Roman" w:cs="Times New Roman"/>
            <w:sz w:val="24"/>
            <w:szCs w:val="24"/>
          </w:rPr>
          <w:delText>However</w:delText>
        </w:r>
      </w:del>
      <w:ins w:id="5" w:author="Jay Van Bavel" w:date="2016-06-22T16:34:00Z">
        <w:r w:rsidR="00A40986">
          <w:rPr>
            <w:rFonts w:ascii="Times New Roman" w:eastAsia="Times New Roman" w:hAnsi="Times New Roman" w:cs="Times New Roman"/>
            <w:sz w:val="24"/>
            <w:szCs w:val="24"/>
          </w:rPr>
          <w:t xml:space="preserve">But </w:t>
        </w:r>
      </w:ins>
      <w:del w:id="6" w:author="Jay Van Bavel" w:date="2016-06-22T16:34:00Z">
        <w:r w:rsidR="006E4006" w:rsidDel="00A40986">
          <w:rPr>
            <w:rFonts w:ascii="Times New Roman" w:eastAsia="Times New Roman" w:hAnsi="Times New Roman" w:cs="Times New Roman"/>
            <w:sz w:val="24"/>
            <w:szCs w:val="24"/>
          </w:rPr>
          <w:delText xml:space="preserve">, </w:delText>
        </w:r>
      </w:del>
      <w:r w:rsidR="006E4006">
        <w:rPr>
          <w:rFonts w:ascii="Times New Roman" w:eastAsia="Times New Roman" w:hAnsi="Times New Roman" w:cs="Times New Roman"/>
          <w:sz w:val="24"/>
          <w:szCs w:val="24"/>
        </w:rPr>
        <w:t xml:space="preserve">to many people, </w:t>
      </w:r>
      <w:r w:rsidR="00CE1FC5">
        <w:rPr>
          <w:rFonts w:ascii="Times New Roman" w:eastAsia="Times New Roman" w:hAnsi="Times New Roman" w:cs="Times New Roman"/>
          <w:sz w:val="24"/>
          <w:szCs w:val="24"/>
        </w:rPr>
        <w:t xml:space="preserve">pushing the large man just “feels wrong” because it triggers more negative </w:t>
      </w:r>
      <w:r w:rsidR="006E4006">
        <w:rPr>
          <w:rFonts w:ascii="Times New Roman" w:eastAsia="Times New Roman" w:hAnsi="Times New Roman" w:cs="Times New Roman"/>
          <w:sz w:val="24"/>
          <w:szCs w:val="24"/>
        </w:rPr>
        <w:t>emotions than pulling a switch</w:t>
      </w:r>
      <w:ins w:id="7" w:author="Jay Van Bavel" w:date="2016-06-22T16:35:00Z">
        <w:r w:rsidR="00A40986">
          <w:rPr>
            <w:rFonts w:ascii="Times New Roman" w:eastAsia="Times New Roman" w:hAnsi="Times New Roman" w:cs="Times New Roman"/>
            <w:sz w:val="24"/>
            <w:szCs w:val="24"/>
          </w:rPr>
          <w:t>. I</w:t>
        </w:r>
      </w:ins>
      <w:del w:id="8" w:author="Jay Van Bavel" w:date="2016-06-22T16:35:00Z">
        <w:r w:rsidR="006E4006" w:rsidDel="00A40986">
          <w:rPr>
            <w:rFonts w:ascii="Times New Roman" w:eastAsia="Times New Roman" w:hAnsi="Times New Roman" w:cs="Times New Roman"/>
            <w:sz w:val="24"/>
            <w:szCs w:val="24"/>
          </w:rPr>
          <w:delText xml:space="preserve">, </w:delText>
        </w:r>
        <w:r w:rsidR="00B315D8" w:rsidRPr="00B315D8" w:rsidDel="00A40986">
          <w:rPr>
            <w:rFonts w:ascii="Times New Roman" w:eastAsia="Times New Roman" w:hAnsi="Times New Roman" w:cs="Times New Roman"/>
            <w:i/>
            <w:sz w:val="24"/>
            <w:szCs w:val="24"/>
          </w:rPr>
          <w:delText>i.e.</w:delText>
        </w:r>
      </w:del>
      <w:ins w:id="9" w:author="Jessica Stanis" w:date="2016-05-31T10:46:00Z">
        <w:del w:id="10" w:author="Jay Van Bavel" w:date="2016-06-22T16:35:00Z">
          <w:r w:rsidR="00005685" w:rsidDel="00A40986">
            <w:rPr>
              <w:rFonts w:ascii="Times New Roman" w:eastAsia="Times New Roman" w:hAnsi="Times New Roman" w:cs="Times New Roman"/>
              <w:sz w:val="24"/>
              <w:szCs w:val="24"/>
            </w:rPr>
            <w:delText>,</w:delText>
          </w:r>
        </w:del>
      </w:ins>
      <w:del w:id="11" w:author="Jay Van Bavel" w:date="2016-06-22T16:35:00Z">
        <w:r w:rsidR="006E4006" w:rsidDel="00A40986">
          <w:rPr>
            <w:rFonts w:ascii="Times New Roman" w:eastAsia="Times New Roman" w:hAnsi="Times New Roman" w:cs="Times New Roman"/>
            <w:sz w:val="24"/>
            <w:szCs w:val="24"/>
          </w:rPr>
          <w:delText xml:space="preserve"> i</w:delText>
        </w:r>
      </w:del>
      <w:r w:rsidR="006E4006">
        <w:rPr>
          <w:rFonts w:ascii="Times New Roman" w:eastAsia="Times New Roman" w:hAnsi="Times New Roman" w:cs="Times New Roman"/>
          <w:sz w:val="24"/>
          <w:szCs w:val="24"/>
        </w:rPr>
        <w:t>n this case</w:t>
      </w:r>
      <w:ins w:id="12" w:author="Jay Van Bavel" w:date="2016-06-22T16:35:00Z">
        <w:r w:rsidR="00A40986">
          <w:rPr>
            <w:rFonts w:ascii="Times New Roman" w:eastAsia="Times New Roman" w:hAnsi="Times New Roman" w:cs="Times New Roman"/>
            <w:sz w:val="24"/>
            <w:szCs w:val="24"/>
          </w:rPr>
          <w:t>,</w:t>
        </w:r>
      </w:ins>
      <w:r w:rsidR="006E4006">
        <w:rPr>
          <w:rFonts w:ascii="Times New Roman" w:eastAsia="Times New Roman" w:hAnsi="Times New Roman" w:cs="Times New Roman"/>
          <w:sz w:val="24"/>
          <w:szCs w:val="24"/>
        </w:rPr>
        <w:t xml:space="preserve"> emotion seems to trump reason.  </w:t>
      </w:r>
    </w:p>
    <w:p w:rsidR="009A7778" w:rsidRDefault="009A7778">
      <w:pPr>
        <w:spacing w:line="240" w:lineRule="auto"/>
        <w:rPr>
          <w:rFonts w:ascii="Times New Roman" w:eastAsia="Times New Roman" w:hAnsi="Times New Roman" w:cs="Times New Roman"/>
          <w:sz w:val="24"/>
          <w:szCs w:val="24"/>
        </w:rPr>
      </w:pPr>
    </w:p>
    <w:p w:rsidR="009A7778" w:rsidRDefault="006B33F8">
      <w:pPr>
        <w:spacing w:line="240" w:lineRule="auto"/>
        <w:rPr>
          <w:ins w:id="13" w:author="Jessica Stanis" w:date="2016-05-31T10:41:00Z"/>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recent years, </w:t>
      </w:r>
      <w:ins w:id="14" w:author="Jay Van Bavel" w:date="2016-06-22T16:35:00Z">
        <w:r w:rsidR="00A40986">
          <w:rPr>
            <w:rFonts w:ascii="Times New Roman" w:eastAsia="Times New Roman" w:hAnsi="Times New Roman" w:cs="Times New Roman"/>
            <w:sz w:val="24"/>
            <w:szCs w:val="24"/>
          </w:rPr>
          <w:t xml:space="preserve">psychology and </w:t>
        </w:r>
      </w:ins>
      <w:r>
        <w:rPr>
          <w:rFonts w:ascii="Times New Roman" w:eastAsia="Times New Roman" w:hAnsi="Times New Roman" w:cs="Times New Roman"/>
          <w:sz w:val="24"/>
          <w:szCs w:val="24"/>
        </w:rPr>
        <w:t>neuroscience ha</w:t>
      </w:r>
      <w:ins w:id="15" w:author="Jay Van Bavel" w:date="2016-06-22T16:40:00Z">
        <w:r w:rsidR="00A40986">
          <w:rPr>
            <w:rFonts w:ascii="Times New Roman" w:eastAsia="Times New Roman" w:hAnsi="Times New Roman" w:cs="Times New Roman"/>
            <w:sz w:val="24"/>
            <w:szCs w:val="24"/>
          </w:rPr>
          <w:t>ve</w:t>
        </w:r>
      </w:ins>
      <w:del w:id="16" w:author="Jay Van Bavel" w:date="2016-06-22T16:40:00Z">
        <w:r w:rsidDel="00A40986">
          <w:rPr>
            <w:rFonts w:ascii="Times New Roman" w:eastAsia="Times New Roman" w:hAnsi="Times New Roman" w:cs="Times New Roman"/>
            <w:sz w:val="24"/>
            <w:szCs w:val="24"/>
          </w:rPr>
          <w:delText>s</w:delText>
        </w:r>
      </w:del>
      <w:r>
        <w:rPr>
          <w:rFonts w:ascii="Times New Roman" w:eastAsia="Times New Roman" w:hAnsi="Times New Roman" w:cs="Times New Roman"/>
          <w:sz w:val="24"/>
          <w:szCs w:val="24"/>
        </w:rPr>
        <w:t xml:space="preserve"> entered the debate over the roles of reason and emotion in moral judgment. </w:t>
      </w:r>
      <w:del w:id="17" w:author="Jessica Stanis" w:date="2016-05-31T10:46:00Z">
        <w:r w:rsidDel="00005685">
          <w:rPr>
            <w:rFonts w:ascii="Times New Roman" w:eastAsia="Times New Roman" w:hAnsi="Times New Roman" w:cs="Times New Roman"/>
            <w:sz w:val="24"/>
            <w:szCs w:val="24"/>
          </w:rPr>
          <w:delText xml:space="preserve"> </w:delText>
        </w:r>
      </w:del>
      <w:r w:rsidR="00D050A5">
        <w:rPr>
          <w:rFonts w:ascii="Times New Roman" w:eastAsia="Times New Roman" w:hAnsi="Times New Roman" w:cs="Times New Roman"/>
          <w:sz w:val="24"/>
          <w:szCs w:val="24"/>
        </w:rPr>
        <w:t>Researchers can scan brai</w:t>
      </w:r>
      <w:r w:rsidR="00073C13">
        <w:rPr>
          <w:rFonts w:ascii="Times New Roman" w:eastAsia="Times New Roman" w:hAnsi="Times New Roman" w:cs="Times New Roman"/>
          <w:sz w:val="24"/>
          <w:szCs w:val="24"/>
        </w:rPr>
        <w:t xml:space="preserve">n activity </w:t>
      </w:r>
      <w:del w:id="18" w:author="Jay Van Bavel" w:date="2016-06-22T16:40:00Z">
        <w:r w:rsidR="00073C13" w:rsidDel="00A40986">
          <w:rPr>
            <w:rFonts w:ascii="Times New Roman" w:eastAsia="Times New Roman" w:hAnsi="Times New Roman" w:cs="Times New Roman"/>
            <w:sz w:val="24"/>
            <w:szCs w:val="24"/>
          </w:rPr>
          <w:delText xml:space="preserve">of </w:delText>
        </w:r>
      </w:del>
      <w:ins w:id="19" w:author="Jay Van Bavel" w:date="2016-06-22T16:40:00Z">
        <w:r w:rsidR="00A40986">
          <w:rPr>
            <w:rFonts w:ascii="Times New Roman" w:eastAsia="Times New Roman" w:hAnsi="Times New Roman" w:cs="Times New Roman"/>
            <w:sz w:val="24"/>
            <w:szCs w:val="24"/>
          </w:rPr>
          <w:t xml:space="preserve">as </w:t>
        </w:r>
      </w:ins>
      <w:r w:rsidR="00073C13">
        <w:rPr>
          <w:rFonts w:ascii="Times New Roman" w:eastAsia="Times New Roman" w:hAnsi="Times New Roman" w:cs="Times New Roman"/>
          <w:sz w:val="24"/>
          <w:szCs w:val="24"/>
        </w:rPr>
        <w:t xml:space="preserve">individuals </w:t>
      </w:r>
      <w:ins w:id="20" w:author="Jay Van Bavel" w:date="2016-06-22T16:40:00Z">
        <w:r w:rsidR="00A40986">
          <w:rPr>
            <w:rFonts w:ascii="Times New Roman" w:eastAsia="Times New Roman" w:hAnsi="Times New Roman" w:cs="Times New Roman"/>
            <w:sz w:val="24"/>
            <w:szCs w:val="24"/>
          </w:rPr>
          <w:t>make making moral judgments</w:t>
        </w:r>
      </w:ins>
      <w:ins w:id="21" w:author="Jay Van Bavel" w:date="2016-06-22T16:42:00Z">
        <w:r w:rsidR="00A40986">
          <w:rPr>
            <w:rFonts w:ascii="Times New Roman" w:eastAsia="Times New Roman" w:hAnsi="Times New Roman" w:cs="Times New Roman"/>
            <w:sz w:val="24"/>
            <w:szCs w:val="24"/>
          </w:rPr>
          <w:t>.</w:t>
        </w:r>
      </w:ins>
      <w:ins w:id="22" w:author="Jay Van Bavel" w:date="2016-06-22T16:40:00Z">
        <w:r w:rsidR="00A40986">
          <w:rPr>
            <w:rFonts w:ascii="Times New Roman" w:eastAsia="Times New Roman" w:hAnsi="Times New Roman" w:cs="Times New Roman"/>
            <w:sz w:val="24"/>
            <w:szCs w:val="24"/>
          </w:rPr>
          <w:t xml:space="preserve"> </w:t>
        </w:r>
      </w:ins>
      <w:del w:id="23" w:author="Jay Van Bavel" w:date="2016-06-22T16:42:00Z">
        <w:r w:rsidR="00D050A5" w:rsidDel="00A40986">
          <w:rPr>
            <w:rFonts w:ascii="Times New Roman" w:eastAsia="Times New Roman" w:hAnsi="Times New Roman" w:cs="Times New Roman"/>
            <w:sz w:val="24"/>
            <w:szCs w:val="24"/>
          </w:rPr>
          <w:delText xml:space="preserve">using functional magnetic resonance imaging (fMRI).  </w:delText>
        </w:r>
      </w:del>
      <w:del w:id="24" w:author="Jay Van Bavel" w:date="2016-06-22T16:41:00Z">
        <w:r w:rsidR="00D050A5" w:rsidDel="00A40986">
          <w:rPr>
            <w:rFonts w:ascii="Times New Roman" w:eastAsia="Times New Roman" w:hAnsi="Times New Roman" w:cs="Times New Roman"/>
            <w:sz w:val="24"/>
            <w:szCs w:val="24"/>
          </w:rPr>
          <w:delText xml:space="preserve">This technology allows researchers </w:delText>
        </w:r>
        <w:r w:rsidR="00073C13" w:rsidDel="00A40986">
          <w:rPr>
            <w:rFonts w:ascii="Times New Roman" w:eastAsia="Times New Roman" w:hAnsi="Times New Roman" w:cs="Times New Roman"/>
            <w:sz w:val="24"/>
            <w:szCs w:val="24"/>
          </w:rPr>
          <w:delText xml:space="preserve">to </w:delText>
        </w:r>
        <w:r w:rsidR="00D050A5" w:rsidDel="00A40986">
          <w:rPr>
            <w:rFonts w:ascii="Times New Roman" w:eastAsia="Times New Roman" w:hAnsi="Times New Roman" w:cs="Times New Roman"/>
            <w:sz w:val="24"/>
            <w:szCs w:val="24"/>
          </w:rPr>
          <w:delText xml:space="preserve">study the areas of the brain at work during moral dilemma tasks. </w:delText>
        </w:r>
      </w:del>
      <w:del w:id="25" w:author="Jessica Stanis" w:date="2016-05-31T10:46:00Z">
        <w:r w:rsidR="00D050A5" w:rsidDel="00005685">
          <w:rPr>
            <w:rFonts w:ascii="Times New Roman" w:eastAsia="Times New Roman" w:hAnsi="Times New Roman" w:cs="Times New Roman"/>
            <w:sz w:val="24"/>
            <w:szCs w:val="24"/>
          </w:rPr>
          <w:delText xml:space="preserve"> </w:delText>
        </w:r>
      </w:del>
      <w:del w:id="26" w:author="Jay Van Bavel" w:date="2016-06-22T16:41:00Z">
        <w:r w:rsidR="004C1F25" w:rsidDel="00A40986">
          <w:rPr>
            <w:rFonts w:ascii="Times New Roman" w:eastAsia="Times New Roman" w:hAnsi="Times New Roman" w:cs="Times New Roman"/>
            <w:sz w:val="24"/>
            <w:szCs w:val="24"/>
          </w:rPr>
          <w:delText>And indeed,</w:delText>
        </w:r>
      </w:del>
      <w:ins w:id="27" w:author="Jay Van Bavel" w:date="2016-06-22T16:41:00Z">
        <w:r w:rsidR="00A40986">
          <w:rPr>
            <w:rFonts w:ascii="Times New Roman" w:eastAsia="Times New Roman" w:hAnsi="Times New Roman" w:cs="Times New Roman"/>
            <w:sz w:val="24"/>
            <w:szCs w:val="24"/>
          </w:rPr>
          <w:t>R</w:t>
        </w:r>
      </w:ins>
      <w:del w:id="28" w:author="Jay Van Bavel" w:date="2016-06-22T16:41:00Z">
        <w:r w:rsidR="004C1F25" w:rsidDel="00A40986">
          <w:rPr>
            <w:rFonts w:ascii="Times New Roman" w:eastAsia="Times New Roman" w:hAnsi="Times New Roman" w:cs="Times New Roman"/>
            <w:sz w:val="24"/>
            <w:szCs w:val="24"/>
          </w:rPr>
          <w:delText xml:space="preserve"> r</w:delText>
        </w:r>
      </w:del>
      <w:r w:rsidR="004C1F25">
        <w:rPr>
          <w:rFonts w:ascii="Times New Roman" w:eastAsia="Times New Roman" w:hAnsi="Times New Roman" w:cs="Times New Roman"/>
          <w:sz w:val="24"/>
          <w:szCs w:val="24"/>
        </w:rPr>
        <w:t xml:space="preserve">esearch shows that </w:t>
      </w:r>
      <w:ins w:id="29" w:author="Jay Van Bavel" w:date="2016-06-22T16:41:00Z">
        <w:r w:rsidR="00A40986">
          <w:rPr>
            <w:rFonts w:ascii="Times New Roman" w:eastAsia="Times New Roman" w:hAnsi="Times New Roman" w:cs="Times New Roman"/>
            <w:sz w:val="24"/>
            <w:szCs w:val="24"/>
          </w:rPr>
          <w:t xml:space="preserve">different </w:t>
        </w:r>
      </w:ins>
      <w:r w:rsidR="004C1F25">
        <w:rPr>
          <w:rFonts w:ascii="Times New Roman" w:eastAsia="Times New Roman" w:hAnsi="Times New Roman" w:cs="Times New Roman"/>
          <w:sz w:val="24"/>
          <w:szCs w:val="24"/>
        </w:rPr>
        <w:t xml:space="preserve">brain areas associated </w:t>
      </w:r>
      <w:ins w:id="30" w:author="Jay Van Bavel" w:date="2016-06-22T16:41:00Z">
        <w:r w:rsidR="00A40986">
          <w:rPr>
            <w:rFonts w:ascii="Times New Roman" w:eastAsia="Times New Roman" w:hAnsi="Times New Roman" w:cs="Times New Roman"/>
            <w:sz w:val="24"/>
            <w:szCs w:val="24"/>
          </w:rPr>
          <w:t xml:space="preserve">are </w:t>
        </w:r>
      </w:ins>
      <w:del w:id="31" w:author="Jay Van Bavel" w:date="2016-06-22T16:41:00Z">
        <w:r w:rsidR="004C1F25" w:rsidDel="00A40986">
          <w:rPr>
            <w:rFonts w:ascii="Times New Roman" w:eastAsia="Times New Roman" w:hAnsi="Times New Roman" w:cs="Times New Roman"/>
            <w:sz w:val="24"/>
            <w:szCs w:val="24"/>
          </w:rPr>
          <w:delText xml:space="preserve">with emotion are more </w:delText>
        </w:r>
      </w:del>
      <w:r w:rsidR="004C1F25">
        <w:rPr>
          <w:rFonts w:ascii="Times New Roman" w:eastAsia="Times New Roman" w:hAnsi="Times New Roman" w:cs="Times New Roman"/>
          <w:sz w:val="24"/>
          <w:szCs w:val="24"/>
        </w:rPr>
        <w:t>active during contemplation of the footbridge dilemma versus the trolley dilemma.</w:t>
      </w:r>
    </w:p>
    <w:p w:rsidR="009A7778" w:rsidRDefault="009A7778">
      <w:pPr>
        <w:spacing w:line="240" w:lineRule="auto"/>
        <w:rPr>
          <w:rFonts w:ascii="Times New Roman" w:eastAsia="Times New Roman" w:hAnsi="Times New Roman" w:cs="Times New Roman"/>
          <w:sz w:val="24"/>
          <w:szCs w:val="24"/>
        </w:rPr>
      </w:pPr>
    </w:p>
    <w:p w:rsidR="009A7778" w:rsidRDefault="00D050A5">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Inspired by Greene, </w:t>
      </w:r>
      <w:proofErr w:type="spellStart"/>
      <w:r>
        <w:rPr>
          <w:rFonts w:ascii="Times New Roman" w:eastAsia="Times New Roman" w:hAnsi="Times New Roman" w:cs="Times New Roman"/>
          <w:sz w:val="24"/>
          <w:szCs w:val="24"/>
        </w:rPr>
        <w:t>Sommerville</w:t>
      </w:r>
      <w:proofErr w:type="spellEnd"/>
      <w:r>
        <w:rPr>
          <w:rFonts w:ascii="Times New Roman" w:eastAsia="Times New Roman" w:hAnsi="Times New Roman" w:cs="Times New Roman"/>
          <w:sz w:val="24"/>
          <w:szCs w:val="24"/>
        </w:rPr>
        <w:t>, Nystrom, Darley and Cohen (2001)</w:t>
      </w:r>
      <w:r w:rsidR="00073C13">
        <w:rPr>
          <w:rFonts w:ascii="Times New Roman" w:eastAsia="Times New Roman" w:hAnsi="Times New Roman" w:cs="Times New Roman"/>
          <w:sz w:val="24"/>
          <w:szCs w:val="24"/>
        </w:rPr>
        <w:t xml:space="preserve">, this video demonstrates how to design moral dilemma tasks and integrate them into experiments using </w:t>
      </w:r>
      <w:proofErr w:type="spellStart"/>
      <w:ins w:id="32" w:author="Jay Van Bavel" w:date="2016-06-22T16:42:00Z">
        <w:r w:rsidR="00A40986">
          <w:rPr>
            <w:rFonts w:ascii="Times New Roman" w:eastAsia="Times New Roman" w:hAnsi="Times New Roman" w:cs="Times New Roman"/>
            <w:sz w:val="24"/>
            <w:szCs w:val="24"/>
          </w:rPr>
          <w:t>using</w:t>
        </w:r>
        <w:proofErr w:type="spellEnd"/>
        <w:r w:rsidR="00A40986">
          <w:rPr>
            <w:rFonts w:ascii="Times New Roman" w:eastAsia="Times New Roman" w:hAnsi="Times New Roman" w:cs="Times New Roman"/>
            <w:sz w:val="24"/>
            <w:szCs w:val="24"/>
          </w:rPr>
          <w:t xml:space="preserve"> functional magnetic resonance imaging (fMRI) </w:t>
        </w:r>
      </w:ins>
      <w:del w:id="33" w:author="Jay Van Bavel" w:date="2016-06-22T16:42:00Z">
        <w:r w:rsidR="00073C13" w:rsidDel="00A40986">
          <w:rPr>
            <w:rFonts w:ascii="Times New Roman" w:eastAsia="Times New Roman" w:hAnsi="Times New Roman" w:cs="Times New Roman"/>
            <w:sz w:val="24"/>
            <w:szCs w:val="24"/>
          </w:rPr>
          <w:delText xml:space="preserve">fMRI </w:delText>
        </w:r>
      </w:del>
      <w:r w:rsidR="00073C13">
        <w:rPr>
          <w:rFonts w:ascii="Times New Roman" w:eastAsia="Times New Roman" w:hAnsi="Times New Roman" w:cs="Times New Roman"/>
          <w:sz w:val="24"/>
          <w:szCs w:val="24"/>
        </w:rPr>
        <w:t>technology.</w:t>
      </w:r>
    </w:p>
    <w:p w:rsidR="009A7778" w:rsidRDefault="009A7778">
      <w:pPr>
        <w:spacing w:line="240" w:lineRule="auto"/>
        <w:rPr>
          <w:rFonts w:ascii="Times New Roman" w:eastAsia="Times New Roman" w:hAnsi="Times New Roman" w:cs="Times New Roman"/>
          <w:sz w:val="24"/>
          <w:szCs w:val="24"/>
        </w:rPr>
      </w:pPr>
    </w:p>
    <w:p w:rsidR="009A7778" w:rsidRDefault="004C1F25">
      <w:pPr>
        <w:spacing w:line="240" w:lineRule="auto"/>
        <w:rPr>
          <w:ins w:id="34" w:author="Jessica Stanis" w:date="2016-05-31T11:12:00Z"/>
          <w:rFonts w:ascii="Times New Roman" w:eastAsia="Times New Roman" w:hAnsi="Times New Roman" w:cs="Times New Roman"/>
          <w:b/>
          <w:sz w:val="28"/>
          <w:szCs w:val="28"/>
        </w:rPr>
      </w:pPr>
      <w:r>
        <w:rPr>
          <w:rFonts w:ascii="Times New Roman" w:eastAsia="Times New Roman" w:hAnsi="Times New Roman" w:cs="Times New Roman"/>
          <w:b/>
          <w:sz w:val="28"/>
          <w:szCs w:val="28"/>
        </w:rPr>
        <w:t>Principles</w:t>
      </w:r>
    </w:p>
    <w:p w:rsidR="009A7778" w:rsidRDefault="009A7778">
      <w:pPr>
        <w:spacing w:line="240" w:lineRule="auto"/>
        <w:rPr>
          <w:rFonts w:ascii="Times New Roman" w:eastAsia="Times New Roman" w:hAnsi="Times New Roman" w:cs="Times New Roman"/>
          <w:b/>
          <w:sz w:val="28"/>
          <w:szCs w:val="28"/>
        </w:rPr>
      </w:pPr>
    </w:p>
    <w:p w:rsidR="009A7778" w:rsidRDefault="003514E2">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assess brain activity during task performance, </w:t>
      </w:r>
      <w:commentRangeStart w:id="35"/>
      <w:r>
        <w:rPr>
          <w:rFonts w:ascii="Times New Roman" w:eastAsia="Times New Roman" w:hAnsi="Times New Roman" w:cs="Times New Roman"/>
          <w:sz w:val="24"/>
          <w:szCs w:val="24"/>
        </w:rPr>
        <w:t>a</w:t>
      </w:r>
      <w:ins w:id="36" w:author="Jay Van Bavel" w:date="2016-06-22T16:45:00Z">
        <w:r w:rsidR="005909D4">
          <w:rPr>
            <w:rFonts w:ascii="Times New Roman" w:eastAsia="Times New Roman" w:hAnsi="Times New Roman" w:cs="Times New Roman"/>
            <w:sz w:val="24"/>
            <w:szCs w:val="24"/>
          </w:rPr>
          <w:t>n</w:t>
        </w:r>
      </w:ins>
      <w:r>
        <w:rPr>
          <w:rFonts w:ascii="Times New Roman" w:eastAsia="Times New Roman" w:hAnsi="Times New Roman" w:cs="Times New Roman"/>
          <w:sz w:val="24"/>
          <w:szCs w:val="24"/>
        </w:rPr>
        <w:t xml:space="preserve"> </w:t>
      </w:r>
      <w:del w:id="37" w:author="Jay Van Bavel" w:date="2016-06-22T16:45:00Z">
        <w:r w:rsidDel="005909D4">
          <w:rPr>
            <w:rFonts w:ascii="Times New Roman" w:eastAsia="Times New Roman" w:hAnsi="Times New Roman" w:cs="Times New Roman"/>
            <w:sz w:val="24"/>
            <w:szCs w:val="24"/>
          </w:rPr>
          <w:delText xml:space="preserve">threshold omnibus </w:delText>
        </w:r>
      </w:del>
      <w:r>
        <w:rPr>
          <w:rFonts w:ascii="Times New Roman" w:eastAsia="Times New Roman" w:hAnsi="Times New Roman" w:cs="Times New Roman"/>
          <w:sz w:val="24"/>
          <w:szCs w:val="24"/>
        </w:rPr>
        <w:t xml:space="preserve">analysis of variance </w:t>
      </w:r>
      <w:commentRangeEnd w:id="35"/>
      <w:r w:rsidR="007028F3">
        <w:rPr>
          <w:rStyle w:val="CommentReference"/>
        </w:rPr>
        <w:commentReference w:id="35"/>
      </w:r>
      <w:r>
        <w:rPr>
          <w:rFonts w:ascii="Times New Roman" w:eastAsia="Times New Roman" w:hAnsi="Times New Roman" w:cs="Times New Roman"/>
          <w:sz w:val="24"/>
          <w:szCs w:val="24"/>
        </w:rPr>
        <w:t xml:space="preserve">(ANOVA) is performed on the functional images created by the fMRI. </w:t>
      </w:r>
      <w:del w:id="39" w:author="Jessica Stanis" w:date="2016-05-31T10:47:00Z">
        <w:r w:rsidDel="00005685">
          <w:rPr>
            <w:rFonts w:ascii="Times New Roman" w:eastAsia="Times New Roman" w:hAnsi="Times New Roman" w:cs="Times New Roman"/>
            <w:sz w:val="24"/>
            <w:szCs w:val="24"/>
          </w:rPr>
          <w:delText xml:space="preserve"> </w:delText>
        </w:r>
      </w:del>
      <w:ins w:id="40" w:author="Jay Van Bavel" w:date="2016-06-22T16:49:00Z">
        <w:r w:rsidR="00FD755D">
          <w:rPr>
            <w:rFonts w:ascii="Times New Roman" w:eastAsia="Times New Roman" w:hAnsi="Times New Roman" w:cs="Times New Roman"/>
            <w:sz w:val="24"/>
            <w:szCs w:val="24"/>
          </w:rPr>
          <w:t>The authors reported several</w:t>
        </w:r>
      </w:ins>
      <w:del w:id="41" w:author="Jay Van Bavel" w:date="2016-06-22T16:48:00Z">
        <w:r w:rsidDel="00FD755D">
          <w:rPr>
            <w:rFonts w:ascii="Times New Roman" w:eastAsia="Times New Roman" w:hAnsi="Times New Roman" w:cs="Times New Roman"/>
            <w:sz w:val="24"/>
            <w:szCs w:val="24"/>
          </w:rPr>
          <w:delText>Recent</w:delText>
        </w:r>
      </w:del>
      <w:r>
        <w:rPr>
          <w:rFonts w:ascii="Times New Roman" w:eastAsia="Times New Roman" w:hAnsi="Times New Roman" w:cs="Times New Roman"/>
          <w:sz w:val="24"/>
          <w:szCs w:val="24"/>
        </w:rPr>
        <w:t xml:space="preserve"> functioning imag</w:t>
      </w:r>
      <w:ins w:id="42" w:author="Jay Van Bavel" w:date="2016-06-22T16:49:00Z">
        <w:r w:rsidR="00FD755D">
          <w:rPr>
            <w:rFonts w:ascii="Times New Roman" w:eastAsia="Times New Roman" w:hAnsi="Times New Roman" w:cs="Times New Roman"/>
            <w:sz w:val="24"/>
            <w:szCs w:val="24"/>
          </w:rPr>
          <w:t>ing</w:t>
        </w:r>
      </w:ins>
      <w:del w:id="43" w:author="Jay Van Bavel" w:date="2016-06-22T16:49:00Z">
        <w:r w:rsidDel="00FD755D">
          <w:rPr>
            <w:rFonts w:ascii="Times New Roman" w:eastAsia="Times New Roman" w:hAnsi="Times New Roman" w:cs="Times New Roman"/>
            <w:sz w:val="24"/>
            <w:szCs w:val="24"/>
          </w:rPr>
          <w:delText>e</w:delText>
        </w:r>
      </w:del>
      <w:r>
        <w:rPr>
          <w:rFonts w:ascii="Times New Roman" w:eastAsia="Times New Roman" w:hAnsi="Times New Roman" w:cs="Times New Roman"/>
          <w:sz w:val="24"/>
          <w:szCs w:val="24"/>
        </w:rPr>
        <w:t xml:space="preserve"> studies </w:t>
      </w:r>
      <w:del w:id="44" w:author="Jay Van Bavel" w:date="2016-06-22T16:49:00Z">
        <w:r w:rsidDel="00FD755D">
          <w:rPr>
            <w:rFonts w:ascii="Times New Roman" w:eastAsia="Times New Roman" w:hAnsi="Times New Roman" w:cs="Times New Roman"/>
            <w:sz w:val="24"/>
            <w:szCs w:val="24"/>
          </w:rPr>
          <w:delText xml:space="preserve">associate </w:delText>
        </w:r>
      </w:del>
      <w:ins w:id="45" w:author="Jay Van Bavel" w:date="2016-06-22T16:49:00Z">
        <w:r w:rsidR="00FD755D">
          <w:rPr>
            <w:rFonts w:ascii="Times New Roman" w:eastAsia="Times New Roman" w:hAnsi="Times New Roman" w:cs="Times New Roman"/>
            <w:sz w:val="24"/>
            <w:szCs w:val="24"/>
          </w:rPr>
          <w:t xml:space="preserve">linking </w:t>
        </w:r>
      </w:ins>
      <w:r w:rsidR="00C02E98">
        <w:rPr>
          <w:rFonts w:ascii="Times New Roman" w:eastAsia="Times New Roman" w:hAnsi="Times New Roman" w:cs="Times New Roman"/>
          <w:sz w:val="24"/>
          <w:szCs w:val="24"/>
        </w:rPr>
        <w:t>the following brain areas</w:t>
      </w:r>
      <w:r w:rsidR="00066746">
        <w:rPr>
          <w:rFonts w:ascii="Times New Roman" w:eastAsia="Times New Roman" w:hAnsi="Times New Roman" w:cs="Times New Roman"/>
          <w:sz w:val="24"/>
          <w:szCs w:val="24"/>
        </w:rPr>
        <w:t xml:space="preserve"> with </w:t>
      </w:r>
      <w:commentRangeStart w:id="46"/>
      <w:r w:rsidR="00066746">
        <w:rPr>
          <w:rFonts w:ascii="Times New Roman" w:eastAsia="Times New Roman" w:hAnsi="Times New Roman" w:cs="Times New Roman"/>
          <w:sz w:val="24"/>
          <w:szCs w:val="24"/>
        </w:rPr>
        <w:t>emotion</w:t>
      </w:r>
      <w:commentRangeEnd w:id="46"/>
      <w:r w:rsidR="002517F4">
        <w:rPr>
          <w:rStyle w:val="CommentReference"/>
        </w:rPr>
        <w:commentReference w:id="46"/>
      </w:r>
      <w:r w:rsidR="00066746">
        <w:rPr>
          <w:rFonts w:ascii="Times New Roman" w:eastAsia="Times New Roman" w:hAnsi="Times New Roman" w:cs="Times New Roman"/>
          <w:sz w:val="24"/>
          <w:szCs w:val="24"/>
        </w:rPr>
        <w:t xml:space="preserve">: </w:t>
      </w:r>
      <w:r w:rsidR="00C02E98">
        <w:rPr>
          <w:rFonts w:ascii="Times New Roman" w:eastAsia="Times New Roman" w:hAnsi="Times New Roman" w:cs="Times New Roman"/>
          <w:sz w:val="24"/>
          <w:szCs w:val="24"/>
        </w:rPr>
        <w:t>medial frontal gyrus; posterior cingulate gyrus; and angular gyrus</w:t>
      </w:r>
      <w:del w:id="48" w:author="Jay Van Bavel" w:date="2016-06-22T16:51:00Z">
        <w:r w:rsidR="00C02E98" w:rsidDel="00FD755D">
          <w:rPr>
            <w:rFonts w:ascii="Times New Roman" w:eastAsia="Times New Roman" w:hAnsi="Times New Roman" w:cs="Times New Roman"/>
            <w:sz w:val="24"/>
            <w:szCs w:val="24"/>
          </w:rPr>
          <w:delText xml:space="preserve">, </w:delText>
        </w:r>
        <w:commentRangeStart w:id="49"/>
        <w:r w:rsidR="00C02E98" w:rsidDel="00FD755D">
          <w:rPr>
            <w:rFonts w:ascii="Times New Roman" w:eastAsia="Times New Roman" w:hAnsi="Times New Roman" w:cs="Times New Roman"/>
            <w:sz w:val="24"/>
            <w:szCs w:val="24"/>
          </w:rPr>
          <w:delText>bilateral</w:delText>
        </w:r>
        <w:commentRangeEnd w:id="49"/>
        <w:r w:rsidR="002517F4" w:rsidDel="00FD755D">
          <w:rPr>
            <w:rStyle w:val="CommentReference"/>
          </w:rPr>
          <w:commentReference w:id="49"/>
        </w:r>
      </w:del>
      <w:r w:rsidR="00C02E98">
        <w:rPr>
          <w:rFonts w:ascii="Times New Roman" w:eastAsia="Times New Roman" w:hAnsi="Times New Roman" w:cs="Times New Roman"/>
          <w:sz w:val="24"/>
          <w:szCs w:val="24"/>
        </w:rPr>
        <w:t xml:space="preserve">. </w:t>
      </w:r>
      <w:del w:id="52" w:author="Jessica Stanis" w:date="2016-05-31T10:47:00Z">
        <w:r w:rsidR="00C02E98" w:rsidDel="00005685">
          <w:rPr>
            <w:rFonts w:ascii="Times New Roman" w:eastAsia="Times New Roman" w:hAnsi="Times New Roman" w:cs="Times New Roman"/>
            <w:sz w:val="24"/>
            <w:szCs w:val="24"/>
          </w:rPr>
          <w:delText xml:space="preserve"> </w:delText>
        </w:r>
      </w:del>
      <w:r w:rsidR="00C02E98">
        <w:rPr>
          <w:rFonts w:ascii="Times New Roman" w:eastAsia="Times New Roman" w:hAnsi="Times New Roman" w:cs="Times New Roman"/>
          <w:sz w:val="24"/>
          <w:szCs w:val="24"/>
        </w:rPr>
        <w:t xml:space="preserve">Conversely, the following brain areas </w:t>
      </w:r>
      <w:del w:id="53" w:author="Jay Van Bavel" w:date="2016-06-22T16:49:00Z">
        <w:r w:rsidR="00C02E98" w:rsidDel="00FD755D">
          <w:rPr>
            <w:rFonts w:ascii="Times New Roman" w:eastAsia="Times New Roman" w:hAnsi="Times New Roman" w:cs="Times New Roman"/>
            <w:sz w:val="24"/>
            <w:szCs w:val="24"/>
          </w:rPr>
          <w:delText xml:space="preserve">are </w:delText>
        </w:r>
      </w:del>
      <w:ins w:id="54" w:author="Jay Van Bavel" w:date="2016-06-22T16:49:00Z">
        <w:r w:rsidR="00FD755D">
          <w:rPr>
            <w:rFonts w:ascii="Times New Roman" w:eastAsia="Times New Roman" w:hAnsi="Times New Roman" w:cs="Times New Roman"/>
            <w:sz w:val="24"/>
            <w:szCs w:val="24"/>
          </w:rPr>
          <w:t xml:space="preserve">were linked to </w:t>
        </w:r>
      </w:ins>
      <w:del w:id="55" w:author="Jay Van Bavel" w:date="2016-06-22T16:49:00Z">
        <w:r w:rsidR="00C02E98" w:rsidDel="00FD755D">
          <w:rPr>
            <w:rFonts w:ascii="Times New Roman" w:eastAsia="Times New Roman" w:hAnsi="Times New Roman" w:cs="Times New Roman"/>
            <w:sz w:val="24"/>
            <w:szCs w:val="24"/>
          </w:rPr>
          <w:delText xml:space="preserve">stimulated during </w:delText>
        </w:r>
      </w:del>
      <w:r w:rsidR="00C02E98">
        <w:rPr>
          <w:rFonts w:ascii="Times New Roman" w:eastAsia="Times New Roman" w:hAnsi="Times New Roman" w:cs="Times New Roman"/>
          <w:sz w:val="24"/>
          <w:szCs w:val="24"/>
        </w:rPr>
        <w:t>cognitive, non-emotional processing: middle frontal gyrus</w:t>
      </w:r>
      <w:del w:id="56" w:author="Jay Van Bavel" w:date="2016-06-22T16:54:00Z">
        <w:r w:rsidR="00C02E98" w:rsidDel="00DF4528">
          <w:rPr>
            <w:rFonts w:ascii="Times New Roman" w:eastAsia="Times New Roman" w:hAnsi="Times New Roman" w:cs="Times New Roman"/>
            <w:sz w:val="24"/>
            <w:szCs w:val="24"/>
          </w:rPr>
          <w:delText>, right</w:delText>
        </w:r>
      </w:del>
      <w:ins w:id="57" w:author="Jay Van Bavel" w:date="2016-06-22T16:54:00Z">
        <w:r w:rsidR="00DF4528">
          <w:rPr>
            <w:rFonts w:ascii="Times New Roman" w:eastAsia="Times New Roman" w:hAnsi="Times New Roman" w:cs="Times New Roman"/>
            <w:sz w:val="24"/>
            <w:szCs w:val="24"/>
          </w:rPr>
          <w:t xml:space="preserve"> </w:t>
        </w:r>
      </w:ins>
      <w:del w:id="58" w:author="Jay Van Bavel" w:date="2016-06-22T16:54:00Z">
        <w:r w:rsidR="00C02E98" w:rsidDel="00DF4528">
          <w:rPr>
            <w:rFonts w:ascii="Times New Roman" w:eastAsia="Times New Roman" w:hAnsi="Times New Roman" w:cs="Times New Roman"/>
            <w:sz w:val="24"/>
            <w:szCs w:val="24"/>
          </w:rPr>
          <w:delText xml:space="preserve">; </w:delText>
        </w:r>
      </w:del>
      <w:r w:rsidR="00C02E98">
        <w:rPr>
          <w:rFonts w:ascii="Times New Roman" w:eastAsia="Times New Roman" w:hAnsi="Times New Roman" w:cs="Times New Roman"/>
          <w:sz w:val="24"/>
          <w:szCs w:val="24"/>
        </w:rPr>
        <w:t>and parietal lobe,</w:t>
      </w:r>
      <w:del w:id="59" w:author="Jay Van Bavel" w:date="2016-06-22T16:54:00Z">
        <w:r w:rsidR="00C02E98" w:rsidDel="00DF4528">
          <w:rPr>
            <w:rFonts w:ascii="Times New Roman" w:eastAsia="Times New Roman" w:hAnsi="Times New Roman" w:cs="Times New Roman"/>
            <w:sz w:val="24"/>
            <w:szCs w:val="24"/>
          </w:rPr>
          <w:delText xml:space="preserve"> bilateral</w:delText>
        </w:r>
      </w:del>
      <w:del w:id="60" w:author="Jay Van Bavel" w:date="2016-06-22T16:55:00Z">
        <w:r w:rsidR="00C02E98" w:rsidDel="00DF4528">
          <w:rPr>
            <w:rFonts w:ascii="Times New Roman" w:eastAsia="Times New Roman" w:hAnsi="Times New Roman" w:cs="Times New Roman"/>
            <w:sz w:val="24"/>
            <w:szCs w:val="24"/>
          </w:rPr>
          <w:delText>.</w:delText>
        </w:r>
      </w:del>
      <w:r w:rsidR="00C02E98">
        <w:rPr>
          <w:rFonts w:ascii="Times New Roman" w:eastAsia="Times New Roman" w:hAnsi="Times New Roman" w:cs="Times New Roman"/>
          <w:sz w:val="24"/>
          <w:szCs w:val="24"/>
        </w:rPr>
        <w:t xml:space="preserve"> </w:t>
      </w:r>
      <w:del w:id="61" w:author="Jessica Stanis" w:date="2016-05-31T10:47:00Z">
        <w:r w:rsidR="00C02E98" w:rsidDel="00005685">
          <w:rPr>
            <w:rFonts w:ascii="Times New Roman" w:eastAsia="Times New Roman" w:hAnsi="Times New Roman" w:cs="Times New Roman"/>
            <w:sz w:val="24"/>
            <w:szCs w:val="24"/>
          </w:rPr>
          <w:delText xml:space="preserve"> </w:delText>
        </w:r>
      </w:del>
      <w:r w:rsidR="00C02E98">
        <w:rPr>
          <w:rFonts w:ascii="Times New Roman" w:eastAsia="Times New Roman" w:hAnsi="Times New Roman" w:cs="Times New Roman"/>
          <w:sz w:val="24"/>
          <w:szCs w:val="24"/>
        </w:rPr>
        <w:t>Using this in</w:t>
      </w:r>
      <w:r w:rsidR="00FF1914">
        <w:rPr>
          <w:rFonts w:ascii="Times New Roman" w:eastAsia="Times New Roman" w:hAnsi="Times New Roman" w:cs="Times New Roman"/>
          <w:sz w:val="24"/>
          <w:szCs w:val="24"/>
        </w:rPr>
        <w:t xml:space="preserve">formation, brain images </w:t>
      </w:r>
      <w:r w:rsidR="00C02E98">
        <w:rPr>
          <w:rFonts w:ascii="Times New Roman" w:eastAsia="Times New Roman" w:hAnsi="Times New Roman" w:cs="Times New Roman"/>
          <w:sz w:val="24"/>
          <w:szCs w:val="24"/>
        </w:rPr>
        <w:t xml:space="preserve">derived during the experimental procedure can be analyzed to evaluate the participant’s </w:t>
      </w:r>
      <w:r w:rsidR="00FF1914">
        <w:rPr>
          <w:rFonts w:ascii="Times New Roman" w:eastAsia="Times New Roman" w:hAnsi="Times New Roman" w:cs="Times New Roman"/>
          <w:sz w:val="24"/>
          <w:szCs w:val="24"/>
        </w:rPr>
        <w:t>relative use of reason versus emotion in the psychological processes involved with conditions of moral judgment.</w:t>
      </w:r>
    </w:p>
    <w:p w:rsidR="009A7778" w:rsidRDefault="009A7778">
      <w:pPr>
        <w:spacing w:line="240" w:lineRule="auto"/>
      </w:pPr>
    </w:p>
    <w:p w:rsidR="009A7778" w:rsidRDefault="00CE1FC5">
      <w:pPr>
        <w:spacing w:line="240" w:lineRule="auto"/>
        <w:rPr>
          <w:ins w:id="62" w:author="Jessica Stanis" w:date="2016-05-31T11:12:00Z"/>
          <w:rFonts w:ascii="Times New Roman" w:eastAsia="Times New Roman" w:hAnsi="Times New Roman" w:cs="Times New Roman"/>
          <w:sz w:val="28"/>
          <w:szCs w:val="28"/>
        </w:rPr>
      </w:pPr>
      <w:r w:rsidRPr="00D050A5">
        <w:rPr>
          <w:rFonts w:ascii="Times New Roman" w:eastAsia="Times New Roman" w:hAnsi="Times New Roman" w:cs="Times New Roman"/>
          <w:b/>
          <w:sz w:val="28"/>
          <w:szCs w:val="28"/>
        </w:rPr>
        <w:t>Procedure</w:t>
      </w:r>
      <w:r w:rsidRPr="00D050A5">
        <w:rPr>
          <w:rFonts w:ascii="Times New Roman" w:eastAsia="Times New Roman" w:hAnsi="Times New Roman" w:cs="Times New Roman"/>
          <w:sz w:val="28"/>
          <w:szCs w:val="28"/>
        </w:rPr>
        <w:t xml:space="preserve"> </w:t>
      </w:r>
    </w:p>
    <w:p w:rsidR="009A7778" w:rsidRDefault="009A7778">
      <w:pPr>
        <w:spacing w:line="240" w:lineRule="auto"/>
        <w:rPr>
          <w:sz w:val="28"/>
          <w:szCs w:val="28"/>
        </w:rPr>
      </w:pPr>
    </w:p>
    <w:p w:rsidR="009A7778" w:rsidRDefault="008D06F3">
      <w:pPr>
        <w:pStyle w:val="ListParagraph"/>
        <w:numPr>
          <w:ilvl w:val="0"/>
          <w:numId w:val="2"/>
        </w:numPr>
        <w:spacing w:line="240" w:lineRule="auto"/>
        <w:rPr>
          <w:rFonts w:ascii="Times New Roman" w:eastAsia="Times New Roman" w:hAnsi="Times New Roman" w:cs="Times New Roman"/>
          <w:sz w:val="24"/>
          <w:szCs w:val="24"/>
        </w:rPr>
      </w:pPr>
      <w:del w:id="63" w:author="Jay Van Bavel" w:date="2016-06-22T16:55:00Z">
        <w:r w:rsidDel="00DF4528">
          <w:rPr>
            <w:rFonts w:ascii="Times New Roman" w:eastAsia="Times New Roman" w:hAnsi="Times New Roman" w:cs="Times New Roman"/>
            <w:sz w:val="24"/>
            <w:szCs w:val="24"/>
          </w:rPr>
          <w:delText xml:space="preserve">Recruit </w:delText>
        </w:r>
        <w:r w:rsidR="006B626E" w:rsidDel="00DF4528">
          <w:rPr>
            <w:rFonts w:ascii="Times New Roman" w:eastAsia="Times New Roman" w:hAnsi="Times New Roman" w:cs="Times New Roman"/>
            <w:sz w:val="24"/>
            <w:szCs w:val="24"/>
          </w:rPr>
          <w:delText>10</w:delText>
        </w:r>
        <w:r w:rsidR="000D7FCB" w:rsidDel="00DF4528">
          <w:rPr>
            <w:rFonts w:ascii="Times New Roman" w:eastAsia="Times New Roman" w:hAnsi="Times New Roman" w:cs="Times New Roman"/>
            <w:sz w:val="24"/>
            <w:szCs w:val="24"/>
          </w:rPr>
          <w:delText xml:space="preserve"> </w:delText>
        </w:r>
        <w:r w:rsidDel="00DF4528">
          <w:rPr>
            <w:rFonts w:ascii="Times New Roman" w:eastAsia="Times New Roman" w:hAnsi="Times New Roman" w:cs="Times New Roman"/>
            <w:sz w:val="24"/>
            <w:szCs w:val="24"/>
          </w:rPr>
          <w:delText>participants.</w:delText>
        </w:r>
      </w:del>
      <w:ins w:id="64" w:author="Jay Van Bavel" w:date="2016-06-22T16:55:00Z">
        <w:r w:rsidR="00DF4528">
          <w:rPr>
            <w:rFonts w:ascii="Times New Roman" w:eastAsia="Times New Roman" w:hAnsi="Times New Roman" w:cs="Times New Roman"/>
            <w:sz w:val="24"/>
            <w:szCs w:val="24"/>
          </w:rPr>
          <w:t>Conduct a power analysis and recruit a sufficient number of participants.</w:t>
        </w:r>
      </w:ins>
    </w:p>
    <w:p w:rsidR="009A7778" w:rsidRDefault="009A7778">
      <w:pPr>
        <w:pStyle w:val="ListParagraph"/>
        <w:spacing w:line="240" w:lineRule="auto"/>
        <w:ind w:left="360"/>
        <w:rPr>
          <w:rFonts w:ascii="Times New Roman" w:eastAsia="Times New Roman" w:hAnsi="Times New Roman" w:cs="Times New Roman"/>
          <w:sz w:val="24"/>
          <w:szCs w:val="24"/>
        </w:rPr>
      </w:pPr>
    </w:p>
    <w:p w:rsidR="009A7778" w:rsidRDefault="008D06F3">
      <w:pPr>
        <w:pStyle w:val="ListParagraph"/>
        <w:numPr>
          <w:ilvl w:val="0"/>
          <w:numId w:val="2"/>
        </w:numPr>
        <w:spacing w:line="240" w:lineRule="auto"/>
        <w:rPr>
          <w:rFonts w:ascii="Times New Roman" w:eastAsia="Times New Roman" w:hAnsi="Times New Roman" w:cs="Times New Roman"/>
          <w:sz w:val="24"/>
          <w:szCs w:val="24"/>
        </w:rPr>
      </w:pPr>
      <w:r w:rsidRPr="000D7FCB">
        <w:rPr>
          <w:rFonts w:ascii="Times New Roman" w:eastAsia="Times New Roman" w:hAnsi="Times New Roman" w:cs="Times New Roman"/>
          <w:sz w:val="24"/>
          <w:szCs w:val="24"/>
        </w:rPr>
        <w:lastRenderedPageBreak/>
        <w:t>Cr</w:t>
      </w:r>
      <w:r w:rsidR="006B626E">
        <w:rPr>
          <w:rFonts w:ascii="Times New Roman" w:eastAsia="Times New Roman" w:hAnsi="Times New Roman" w:cs="Times New Roman"/>
          <w:sz w:val="24"/>
          <w:szCs w:val="24"/>
        </w:rPr>
        <w:t>eate 3</w:t>
      </w:r>
      <w:r w:rsidRPr="000D7FCB">
        <w:rPr>
          <w:rFonts w:ascii="Times New Roman" w:eastAsia="Times New Roman" w:hAnsi="Times New Roman" w:cs="Times New Roman"/>
          <w:sz w:val="24"/>
          <w:szCs w:val="24"/>
        </w:rPr>
        <w:t>0 moral dilemmas</w:t>
      </w:r>
      <w:r w:rsidR="000D7FCB" w:rsidRPr="000D7FCB">
        <w:rPr>
          <w:rFonts w:ascii="Times New Roman" w:eastAsia="Times New Roman" w:hAnsi="Times New Roman" w:cs="Times New Roman"/>
          <w:sz w:val="24"/>
          <w:szCs w:val="24"/>
        </w:rPr>
        <w:t xml:space="preserve"> divided equally into categories of </w:t>
      </w:r>
      <w:r w:rsidR="000D7FCB">
        <w:rPr>
          <w:rFonts w:ascii="Times New Roman" w:eastAsia="Times New Roman" w:hAnsi="Times New Roman" w:cs="Times New Roman"/>
          <w:sz w:val="24"/>
          <w:szCs w:val="24"/>
        </w:rPr>
        <w:t xml:space="preserve">(1) </w:t>
      </w:r>
      <w:r w:rsidR="00CE1FC5" w:rsidRPr="000D7FCB">
        <w:rPr>
          <w:rFonts w:ascii="Times New Roman" w:eastAsia="Times New Roman" w:hAnsi="Times New Roman" w:cs="Times New Roman"/>
          <w:sz w:val="24"/>
          <w:szCs w:val="24"/>
        </w:rPr>
        <w:t xml:space="preserve">personal moral dilemmas, </w:t>
      </w:r>
      <w:r w:rsidR="000D7FCB">
        <w:rPr>
          <w:rFonts w:ascii="Times New Roman" w:eastAsia="Times New Roman" w:hAnsi="Times New Roman" w:cs="Times New Roman"/>
          <w:sz w:val="24"/>
          <w:szCs w:val="24"/>
        </w:rPr>
        <w:t xml:space="preserve">(2) </w:t>
      </w:r>
      <w:r w:rsidR="00CE1FC5" w:rsidRPr="000D7FCB">
        <w:rPr>
          <w:rFonts w:ascii="Times New Roman" w:eastAsia="Times New Roman" w:hAnsi="Times New Roman" w:cs="Times New Roman"/>
          <w:sz w:val="24"/>
          <w:szCs w:val="24"/>
        </w:rPr>
        <w:t xml:space="preserve">impersonal moral dilemmas, and </w:t>
      </w:r>
      <w:r w:rsidR="000D7FCB">
        <w:rPr>
          <w:rFonts w:ascii="Times New Roman" w:eastAsia="Times New Roman" w:hAnsi="Times New Roman" w:cs="Times New Roman"/>
          <w:sz w:val="24"/>
          <w:szCs w:val="24"/>
        </w:rPr>
        <w:t xml:space="preserve">(3) </w:t>
      </w:r>
      <w:r w:rsidR="00CE1FC5" w:rsidRPr="000D7FCB">
        <w:rPr>
          <w:rFonts w:ascii="Times New Roman" w:eastAsia="Times New Roman" w:hAnsi="Times New Roman" w:cs="Times New Roman"/>
          <w:sz w:val="24"/>
          <w:szCs w:val="24"/>
        </w:rPr>
        <w:t xml:space="preserve">non-moral </w:t>
      </w:r>
      <w:commentRangeStart w:id="65"/>
      <w:r w:rsidR="00CE1FC5" w:rsidRPr="000D7FCB">
        <w:rPr>
          <w:rFonts w:ascii="Times New Roman" w:eastAsia="Times New Roman" w:hAnsi="Times New Roman" w:cs="Times New Roman"/>
          <w:sz w:val="24"/>
          <w:szCs w:val="24"/>
        </w:rPr>
        <w:t>dilemmas</w:t>
      </w:r>
      <w:commentRangeEnd w:id="65"/>
      <w:r w:rsidR="00B71B28">
        <w:rPr>
          <w:rStyle w:val="CommentReference"/>
          <w:vanish/>
        </w:rPr>
        <w:commentReference w:id="65"/>
      </w:r>
      <w:r w:rsidR="00CE1FC5" w:rsidRPr="000D7FCB">
        <w:rPr>
          <w:rFonts w:ascii="Times New Roman" w:eastAsia="Times New Roman" w:hAnsi="Times New Roman" w:cs="Times New Roman"/>
          <w:sz w:val="24"/>
          <w:szCs w:val="24"/>
        </w:rPr>
        <w:t>.</w:t>
      </w:r>
    </w:p>
    <w:p w:rsidR="00534C9D" w:rsidRDefault="00534C9D">
      <w:pPr>
        <w:pStyle w:val="ListParagraph"/>
        <w:spacing w:line="240" w:lineRule="auto"/>
        <w:rPr>
          <w:rFonts w:ascii="Times New Roman" w:eastAsia="Times New Roman" w:hAnsi="Times New Roman" w:cs="Times New Roman"/>
          <w:sz w:val="24"/>
          <w:szCs w:val="24"/>
        </w:rPr>
        <w:pPrChange w:id="66" w:author="Jessica Stanis" w:date="2016-05-31T10:41:00Z">
          <w:pPr>
            <w:pStyle w:val="ListParagraph"/>
          </w:pPr>
        </w:pPrChange>
      </w:pPr>
    </w:p>
    <w:p w:rsidR="00534C9D" w:rsidRDefault="000D7FCB">
      <w:pPr>
        <w:pStyle w:val="ListParagraph"/>
        <w:numPr>
          <w:ilvl w:val="1"/>
          <w:numId w:val="2"/>
        </w:numPr>
        <w:spacing w:line="240" w:lineRule="auto"/>
        <w:rPr>
          <w:rFonts w:ascii="Times New Roman" w:eastAsia="Times New Roman" w:hAnsi="Times New Roman" w:cs="Times New Roman"/>
          <w:sz w:val="24"/>
          <w:szCs w:val="24"/>
        </w:rPr>
        <w:pPrChange w:id="67" w:author="Jessica Stanis" w:date="2016-05-31T10:41:00Z">
          <w:pPr>
            <w:pStyle w:val="ListParagraph"/>
            <w:numPr>
              <w:ilvl w:val="1"/>
              <w:numId w:val="2"/>
            </w:numPr>
            <w:spacing w:after="200" w:line="240" w:lineRule="auto"/>
            <w:ind w:left="792" w:hanging="432"/>
          </w:pPr>
        </w:pPrChange>
      </w:pPr>
      <w:r>
        <w:rPr>
          <w:rFonts w:ascii="Times New Roman" w:eastAsia="Times New Roman" w:hAnsi="Times New Roman" w:cs="Times New Roman"/>
          <w:sz w:val="24"/>
          <w:szCs w:val="24"/>
        </w:rPr>
        <w:t xml:space="preserve">A </w:t>
      </w:r>
      <w:r w:rsidR="00CE1FC5" w:rsidRPr="000D7FCB">
        <w:rPr>
          <w:rFonts w:ascii="Times New Roman" w:eastAsia="Times New Roman" w:hAnsi="Times New Roman" w:cs="Times New Roman"/>
          <w:i/>
          <w:sz w:val="24"/>
          <w:szCs w:val="24"/>
        </w:rPr>
        <w:t>personal moral dilemma</w:t>
      </w:r>
      <w:r w:rsidR="00CE1FC5" w:rsidRPr="000D7FCB">
        <w:rPr>
          <w:rFonts w:ascii="Times New Roman" w:eastAsia="Times New Roman" w:hAnsi="Times New Roman" w:cs="Times New Roman"/>
          <w:sz w:val="24"/>
          <w:szCs w:val="24"/>
        </w:rPr>
        <w:t xml:space="preserve"> involves the participant imagining to perform an action that directly harms one person </w:t>
      </w:r>
      <w:del w:id="68" w:author="Jay Van Bavel" w:date="2016-06-22T16:58:00Z">
        <w:r w:rsidR="00CE1FC5" w:rsidRPr="000D7FCB" w:rsidDel="001259AD">
          <w:rPr>
            <w:rFonts w:ascii="Times New Roman" w:eastAsia="Times New Roman" w:hAnsi="Times New Roman" w:cs="Times New Roman"/>
            <w:sz w:val="24"/>
            <w:szCs w:val="24"/>
          </w:rPr>
          <w:delText xml:space="preserve">toward </w:delText>
        </w:r>
      </w:del>
      <w:ins w:id="69" w:author="Jay Van Bavel" w:date="2016-06-22T16:58:00Z">
        <w:r w:rsidR="001259AD">
          <w:rPr>
            <w:rFonts w:ascii="Times New Roman" w:eastAsia="Times New Roman" w:hAnsi="Times New Roman" w:cs="Times New Roman"/>
            <w:sz w:val="24"/>
            <w:szCs w:val="24"/>
          </w:rPr>
          <w:t>in the service of</w:t>
        </w:r>
        <w:r w:rsidR="001259AD" w:rsidRPr="000D7FCB">
          <w:rPr>
            <w:rFonts w:ascii="Times New Roman" w:eastAsia="Times New Roman" w:hAnsi="Times New Roman" w:cs="Times New Roman"/>
            <w:sz w:val="24"/>
            <w:szCs w:val="24"/>
          </w:rPr>
          <w:t xml:space="preserve"> </w:t>
        </w:r>
      </w:ins>
      <w:r w:rsidR="00CE1FC5" w:rsidRPr="000D7FCB">
        <w:rPr>
          <w:rFonts w:ascii="Times New Roman" w:eastAsia="Times New Roman" w:hAnsi="Times New Roman" w:cs="Times New Roman"/>
          <w:sz w:val="24"/>
          <w:szCs w:val="24"/>
        </w:rPr>
        <w:t xml:space="preserve">some goal. </w:t>
      </w:r>
    </w:p>
    <w:p w:rsidR="00534C9D" w:rsidRDefault="00534C9D">
      <w:pPr>
        <w:pStyle w:val="ListParagraph"/>
        <w:spacing w:line="240" w:lineRule="auto"/>
        <w:ind w:left="792"/>
        <w:rPr>
          <w:rFonts w:ascii="Times New Roman" w:eastAsia="Times New Roman" w:hAnsi="Times New Roman" w:cs="Times New Roman"/>
          <w:sz w:val="24"/>
          <w:szCs w:val="24"/>
        </w:rPr>
        <w:pPrChange w:id="70" w:author="Jessica Stanis" w:date="2016-05-31T10:41:00Z">
          <w:pPr>
            <w:pStyle w:val="ListParagraph"/>
            <w:spacing w:after="200" w:line="240" w:lineRule="auto"/>
            <w:ind w:left="792"/>
          </w:pPr>
        </w:pPrChange>
      </w:pPr>
    </w:p>
    <w:p w:rsidR="00534C9D" w:rsidRDefault="006B626E">
      <w:pPr>
        <w:pStyle w:val="ListParagraph"/>
        <w:numPr>
          <w:ilvl w:val="2"/>
          <w:numId w:val="2"/>
        </w:numPr>
        <w:spacing w:line="240" w:lineRule="auto"/>
        <w:rPr>
          <w:rFonts w:ascii="Times New Roman" w:eastAsia="Times New Roman" w:hAnsi="Times New Roman" w:cs="Times New Roman"/>
          <w:sz w:val="24"/>
          <w:szCs w:val="24"/>
        </w:rPr>
        <w:pPrChange w:id="71" w:author="Jessica Stanis" w:date="2016-05-31T10:41:00Z">
          <w:pPr>
            <w:pStyle w:val="ListParagraph"/>
            <w:numPr>
              <w:ilvl w:val="2"/>
              <w:numId w:val="2"/>
            </w:numPr>
            <w:spacing w:after="200" w:line="240" w:lineRule="auto"/>
            <w:ind w:left="1224" w:hanging="504"/>
          </w:pPr>
        </w:pPrChange>
      </w:pPr>
      <w:r>
        <w:rPr>
          <w:rFonts w:ascii="Times New Roman" w:eastAsia="Times New Roman" w:hAnsi="Times New Roman" w:cs="Times New Roman"/>
          <w:sz w:val="24"/>
          <w:szCs w:val="24"/>
        </w:rPr>
        <w:t>E</w:t>
      </w:r>
      <w:r w:rsidR="000D7FCB">
        <w:rPr>
          <w:rFonts w:ascii="Times New Roman" w:eastAsia="Times New Roman" w:hAnsi="Times New Roman" w:cs="Times New Roman"/>
          <w:sz w:val="24"/>
          <w:szCs w:val="24"/>
        </w:rPr>
        <w:t xml:space="preserve">xamples include the footbridge dilemma, </w:t>
      </w:r>
      <w:r w:rsidR="00CE1FC5" w:rsidRPr="000D7FCB">
        <w:rPr>
          <w:rFonts w:ascii="Times New Roman" w:eastAsia="Times New Roman" w:hAnsi="Times New Roman" w:cs="Times New Roman"/>
          <w:sz w:val="24"/>
          <w:szCs w:val="24"/>
        </w:rPr>
        <w:t>harvest</w:t>
      </w:r>
      <w:r w:rsidR="000D7FCB">
        <w:rPr>
          <w:rFonts w:ascii="Times New Roman" w:eastAsia="Times New Roman" w:hAnsi="Times New Roman" w:cs="Times New Roman"/>
          <w:sz w:val="24"/>
          <w:szCs w:val="24"/>
        </w:rPr>
        <w:t>ing</w:t>
      </w:r>
      <w:r w:rsidR="00CE1FC5" w:rsidRPr="000D7FCB">
        <w:rPr>
          <w:rFonts w:ascii="Times New Roman" w:eastAsia="Times New Roman" w:hAnsi="Times New Roman" w:cs="Times New Roman"/>
          <w:sz w:val="24"/>
          <w:szCs w:val="24"/>
        </w:rPr>
        <w:t xml:space="preserve"> </w:t>
      </w:r>
      <w:r w:rsidR="000D7FCB">
        <w:rPr>
          <w:rFonts w:ascii="Times New Roman" w:eastAsia="Times New Roman" w:hAnsi="Times New Roman" w:cs="Times New Roman"/>
          <w:sz w:val="24"/>
          <w:szCs w:val="24"/>
        </w:rPr>
        <w:t>the organs of a person to save several other people</w:t>
      </w:r>
      <w:r w:rsidR="00CE1FC5" w:rsidRPr="000D7FCB">
        <w:rPr>
          <w:rFonts w:ascii="Times New Roman" w:eastAsia="Times New Roman" w:hAnsi="Times New Roman" w:cs="Times New Roman"/>
          <w:sz w:val="24"/>
          <w:szCs w:val="24"/>
        </w:rPr>
        <w:t xml:space="preserve">, </w:t>
      </w:r>
      <w:r w:rsidR="000D7FCB">
        <w:rPr>
          <w:rFonts w:ascii="Times New Roman" w:eastAsia="Times New Roman" w:hAnsi="Times New Roman" w:cs="Times New Roman"/>
          <w:sz w:val="24"/>
          <w:szCs w:val="24"/>
        </w:rPr>
        <w:t xml:space="preserve">and </w:t>
      </w:r>
      <w:r w:rsidR="00CE1FC5" w:rsidRPr="000D7FCB">
        <w:rPr>
          <w:rFonts w:ascii="Times New Roman" w:eastAsia="Times New Roman" w:hAnsi="Times New Roman" w:cs="Times New Roman"/>
          <w:sz w:val="24"/>
          <w:szCs w:val="24"/>
        </w:rPr>
        <w:t>throw</w:t>
      </w:r>
      <w:r w:rsidR="000D7FCB">
        <w:rPr>
          <w:rFonts w:ascii="Times New Roman" w:eastAsia="Times New Roman" w:hAnsi="Times New Roman" w:cs="Times New Roman"/>
          <w:sz w:val="24"/>
          <w:szCs w:val="24"/>
        </w:rPr>
        <w:t>ing someone off a lifeboat to save others on the boat.</w:t>
      </w:r>
    </w:p>
    <w:p w:rsidR="00534C9D" w:rsidRDefault="00534C9D">
      <w:pPr>
        <w:pStyle w:val="ListParagraph"/>
        <w:spacing w:line="240" w:lineRule="auto"/>
        <w:ind w:left="1224"/>
        <w:rPr>
          <w:rFonts w:ascii="Times New Roman" w:eastAsia="Times New Roman" w:hAnsi="Times New Roman" w:cs="Times New Roman"/>
          <w:sz w:val="24"/>
          <w:szCs w:val="24"/>
        </w:rPr>
        <w:pPrChange w:id="72" w:author="Jessica Stanis" w:date="2016-05-31T10:41:00Z">
          <w:pPr>
            <w:pStyle w:val="ListParagraph"/>
            <w:spacing w:after="200" w:line="240" w:lineRule="auto"/>
            <w:ind w:left="1224"/>
          </w:pPr>
        </w:pPrChange>
      </w:pPr>
    </w:p>
    <w:p w:rsidR="00534C9D" w:rsidRDefault="000D7FCB">
      <w:pPr>
        <w:pStyle w:val="ListParagraph"/>
        <w:numPr>
          <w:ilvl w:val="1"/>
          <w:numId w:val="2"/>
        </w:numPr>
        <w:spacing w:line="240" w:lineRule="auto"/>
        <w:rPr>
          <w:rFonts w:ascii="Times New Roman" w:eastAsia="Times New Roman" w:hAnsi="Times New Roman" w:cs="Times New Roman"/>
          <w:sz w:val="24"/>
          <w:szCs w:val="24"/>
        </w:rPr>
        <w:pPrChange w:id="73" w:author="Jessica Stanis" w:date="2016-05-31T10:41:00Z">
          <w:pPr>
            <w:pStyle w:val="ListParagraph"/>
            <w:numPr>
              <w:ilvl w:val="1"/>
              <w:numId w:val="2"/>
            </w:numPr>
            <w:spacing w:after="200" w:line="240" w:lineRule="auto"/>
            <w:ind w:left="792" w:hanging="432"/>
          </w:pPr>
        </w:pPrChange>
      </w:pPr>
      <w:r w:rsidRPr="000D7FCB">
        <w:rPr>
          <w:rFonts w:ascii="Times New Roman" w:eastAsia="Times New Roman" w:hAnsi="Times New Roman" w:cs="Times New Roman"/>
          <w:sz w:val="24"/>
          <w:szCs w:val="24"/>
        </w:rPr>
        <w:t xml:space="preserve">An </w:t>
      </w:r>
      <w:r w:rsidRPr="000D7FCB">
        <w:rPr>
          <w:rFonts w:ascii="Times New Roman" w:eastAsia="Times New Roman" w:hAnsi="Times New Roman" w:cs="Times New Roman"/>
          <w:i/>
          <w:sz w:val="24"/>
          <w:szCs w:val="24"/>
        </w:rPr>
        <w:t>impersonal</w:t>
      </w:r>
      <w:r w:rsidR="00CE1FC5" w:rsidRPr="000D7FCB">
        <w:rPr>
          <w:rFonts w:ascii="Times New Roman" w:eastAsia="Times New Roman" w:hAnsi="Times New Roman" w:cs="Times New Roman"/>
          <w:i/>
          <w:sz w:val="24"/>
          <w:szCs w:val="24"/>
        </w:rPr>
        <w:t xml:space="preserve"> moral dilemma</w:t>
      </w:r>
      <w:r w:rsidR="00CE1FC5" w:rsidRPr="000D7FCB">
        <w:rPr>
          <w:rFonts w:ascii="Times New Roman" w:eastAsia="Times New Roman" w:hAnsi="Times New Roman" w:cs="Times New Roman"/>
          <w:sz w:val="24"/>
          <w:szCs w:val="24"/>
        </w:rPr>
        <w:t xml:space="preserve"> involves the participant imagining to perform an action that indirectly harms one person </w:t>
      </w:r>
      <w:del w:id="74" w:author="Jay Van Bavel" w:date="2016-06-22T16:58:00Z">
        <w:r w:rsidR="00CE1FC5" w:rsidRPr="000D7FCB" w:rsidDel="001259AD">
          <w:rPr>
            <w:rFonts w:ascii="Times New Roman" w:eastAsia="Times New Roman" w:hAnsi="Times New Roman" w:cs="Times New Roman"/>
            <w:sz w:val="24"/>
            <w:szCs w:val="24"/>
          </w:rPr>
          <w:delText xml:space="preserve">toward </w:delText>
        </w:r>
      </w:del>
      <w:proofErr w:type="spellStart"/>
      <w:ins w:id="75" w:author="Jay Van Bavel" w:date="2016-06-22T16:58:00Z">
        <w:r w:rsidR="001259AD">
          <w:rPr>
            <w:rFonts w:ascii="Times New Roman" w:eastAsia="Times New Roman" w:hAnsi="Times New Roman" w:cs="Times New Roman"/>
            <w:sz w:val="24"/>
            <w:szCs w:val="24"/>
          </w:rPr>
          <w:t>n</w:t>
        </w:r>
        <w:proofErr w:type="spellEnd"/>
        <w:r w:rsidR="001259AD">
          <w:rPr>
            <w:rFonts w:ascii="Times New Roman" w:eastAsia="Times New Roman" w:hAnsi="Times New Roman" w:cs="Times New Roman"/>
            <w:sz w:val="24"/>
            <w:szCs w:val="24"/>
          </w:rPr>
          <w:t xml:space="preserve"> the service of</w:t>
        </w:r>
        <w:r w:rsidR="001259AD" w:rsidRPr="000D7FCB">
          <w:rPr>
            <w:rFonts w:ascii="Times New Roman" w:eastAsia="Times New Roman" w:hAnsi="Times New Roman" w:cs="Times New Roman"/>
            <w:sz w:val="24"/>
            <w:szCs w:val="24"/>
          </w:rPr>
          <w:t xml:space="preserve"> </w:t>
        </w:r>
      </w:ins>
      <w:r w:rsidR="00CE1FC5" w:rsidRPr="000D7FCB">
        <w:rPr>
          <w:rFonts w:ascii="Times New Roman" w:eastAsia="Times New Roman" w:hAnsi="Times New Roman" w:cs="Times New Roman"/>
          <w:sz w:val="24"/>
          <w:szCs w:val="24"/>
        </w:rPr>
        <w:t xml:space="preserve">some goal. </w:t>
      </w:r>
    </w:p>
    <w:p w:rsidR="000D7FCB" w:rsidRDefault="000D7FCB" w:rsidP="00005685">
      <w:pPr>
        <w:pStyle w:val="ListParagraph"/>
        <w:widowControl w:val="0"/>
        <w:spacing w:line="240" w:lineRule="auto"/>
        <w:ind w:left="792"/>
        <w:rPr>
          <w:rFonts w:ascii="Times New Roman" w:eastAsia="Times New Roman" w:hAnsi="Times New Roman" w:cs="Times New Roman"/>
          <w:sz w:val="24"/>
          <w:szCs w:val="24"/>
        </w:rPr>
      </w:pPr>
    </w:p>
    <w:p w:rsidR="00D263B2" w:rsidRPr="008D06F3" w:rsidRDefault="006B626E" w:rsidP="00005685">
      <w:pPr>
        <w:pStyle w:val="ListParagraph"/>
        <w:widowControl w:val="0"/>
        <w:numPr>
          <w:ilvl w:val="2"/>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000D7FCB">
        <w:rPr>
          <w:rFonts w:ascii="Times New Roman" w:eastAsia="Times New Roman" w:hAnsi="Times New Roman" w:cs="Times New Roman"/>
          <w:sz w:val="24"/>
          <w:szCs w:val="24"/>
        </w:rPr>
        <w:t>xamples include the trolley dilemma, cheating on taxes</w:t>
      </w:r>
      <w:ins w:id="76" w:author="Jessica Stanis" w:date="2016-05-31T10:49:00Z">
        <w:r w:rsidR="00005685">
          <w:rPr>
            <w:rFonts w:ascii="Times New Roman" w:eastAsia="Times New Roman" w:hAnsi="Times New Roman" w:cs="Times New Roman"/>
            <w:sz w:val="24"/>
            <w:szCs w:val="24"/>
          </w:rPr>
          <w:t>,</w:t>
        </w:r>
      </w:ins>
      <w:r w:rsidR="000D7FCB">
        <w:rPr>
          <w:rFonts w:ascii="Times New Roman" w:eastAsia="Times New Roman" w:hAnsi="Times New Roman" w:cs="Times New Roman"/>
          <w:sz w:val="24"/>
          <w:szCs w:val="24"/>
        </w:rPr>
        <w:t xml:space="preserve"> and stealing a </w:t>
      </w:r>
      <w:r w:rsidR="00CE1FC5" w:rsidRPr="008D06F3">
        <w:rPr>
          <w:rFonts w:ascii="Times New Roman" w:eastAsia="Times New Roman" w:hAnsi="Times New Roman" w:cs="Times New Roman"/>
          <w:sz w:val="24"/>
          <w:szCs w:val="24"/>
        </w:rPr>
        <w:t>boat in order to save people from a storm.</w:t>
      </w:r>
      <w:r w:rsidR="00CE1FC5" w:rsidRPr="008D06F3">
        <w:rPr>
          <w:rFonts w:ascii="Times New Roman" w:eastAsia="Times New Roman" w:hAnsi="Times New Roman" w:cs="Times New Roman"/>
          <w:sz w:val="24"/>
          <w:szCs w:val="24"/>
        </w:rPr>
        <w:br/>
      </w:r>
    </w:p>
    <w:p w:rsidR="006B626E" w:rsidRDefault="00CE1FC5" w:rsidP="007028F3">
      <w:pPr>
        <w:pStyle w:val="ListParagraph"/>
        <w:widowControl w:val="0"/>
        <w:numPr>
          <w:ilvl w:val="1"/>
          <w:numId w:val="2"/>
        </w:numPr>
        <w:spacing w:line="240" w:lineRule="auto"/>
        <w:rPr>
          <w:rFonts w:ascii="Times New Roman" w:eastAsia="Times New Roman" w:hAnsi="Times New Roman" w:cs="Times New Roman"/>
          <w:sz w:val="24"/>
          <w:szCs w:val="24"/>
        </w:rPr>
      </w:pPr>
      <w:r w:rsidRPr="008D06F3">
        <w:rPr>
          <w:rFonts w:ascii="Times New Roman" w:eastAsia="Times New Roman" w:hAnsi="Times New Roman" w:cs="Times New Roman"/>
          <w:sz w:val="24"/>
          <w:szCs w:val="24"/>
        </w:rPr>
        <w:t>A</w:t>
      </w:r>
      <w:r w:rsidR="006B626E">
        <w:rPr>
          <w:rFonts w:ascii="Times New Roman" w:eastAsia="Times New Roman" w:hAnsi="Times New Roman" w:cs="Times New Roman"/>
          <w:b/>
          <w:sz w:val="24"/>
          <w:szCs w:val="24"/>
        </w:rPr>
        <w:t xml:space="preserve"> </w:t>
      </w:r>
      <w:r w:rsidR="006B626E" w:rsidRPr="006B626E">
        <w:rPr>
          <w:rFonts w:ascii="Times New Roman" w:eastAsia="Times New Roman" w:hAnsi="Times New Roman" w:cs="Times New Roman"/>
          <w:i/>
          <w:sz w:val="24"/>
          <w:szCs w:val="24"/>
        </w:rPr>
        <w:t>non-moral</w:t>
      </w:r>
      <w:r w:rsidRPr="006B626E">
        <w:rPr>
          <w:rFonts w:ascii="Times New Roman" w:eastAsia="Times New Roman" w:hAnsi="Times New Roman" w:cs="Times New Roman"/>
          <w:i/>
          <w:sz w:val="24"/>
          <w:szCs w:val="24"/>
        </w:rPr>
        <w:t xml:space="preserve"> dilemma</w:t>
      </w:r>
      <w:r w:rsidRPr="008D06F3">
        <w:rPr>
          <w:rFonts w:ascii="Times New Roman" w:eastAsia="Times New Roman" w:hAnsi="Times New Roman" w:cs="Times New Roman"/>
          <w:sz w:val="24"/>
          <w:szCs w:val="24"/>
        </w:rPr>
        <w:t xml:space="preserve"> </w:t>
      </w:r>
      <w:r w:rsidR="006B626E" w:rsidRPr="000D7FCB">
        <w:rPr>
          <w:rFonts w:ascii="Times New Roman" w:eastAsia="Times New Roman" w:hAnsi="Times New Roman" w:cs="Times New Roman"/>
          <w:sz w:val="24"/>
          <w:szCs w:val="24"/>
        </w:rPr>
        <w:t xml:space="preserve">involves the participant imagining to perform </w:t>
      </w:r>
      <w:r w:rsidR="006B626E">
        <w:rPr>
          <w:rFonts w:ascii="Times New Roman" w:eastAsia="Times New Roman" w:hAnsi="Times New Roman" w:cs="Times New Roman"/>
          <w:sz w:val="24"/>
          <w:szCs w:val="24"/>
        </w:rPr>
        <w:t xml:space="preserve">an </w:t>
      </w:r>
      <w:r w:rsidRPr="008D06F3">
        <w:rPr>
          <w:rFonts w:ascii="Times New Roman" w:eastAsia="Times New Roman" w:hAnsi="Times New Roman" w:cs="Times New Roman"/>
          <w:sz w:val="24"/>
          <w:szCs w:val="24"/>
        </w:rPr>
        <w:t xml:space="preserve">action that is not typically viewed in moral terms at all. </w:t>
      </w:r>
    </w:p>
    <w:p w:rsidR="006B626E" w:rsidRDefault="006B626E" w:rsidP="002517F4">
      <w:pPr>
        <w:pStyle w:val="ListParagraph"/>
        <w:widowControl w:val="0"/>
        <w:spacing w:line="240" w:lineRule="auto"/>
        <w:ind w:left="792"/>
        <w:rPr>
          <w:rFonts w:ascii="Times New Roman" w:eastAsia="Times New Roman" w:hAnsi="Times New Roman" w:cs="Times New Roman"/>
          <w:sz w:val="24"/>
          <w:szCs w:val="24"/>
        </w:rPr>
      </w:pPr>
    </w:p>
    <w:p w:rsidR="00D263B2" w:rsidRDefault="006B626E" w:rsidP="002517F4">
      <w:pPr>
        <w:pStyle w:val="ListParagraph"/>
        <w:widowControl w:val="0"/>
        <w:numPr>
          <w:ilvl w:val="2"/>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00CE1FC5" w:rsidRPr="008D06F3">
        <w:rPr>
          <w:rFonts w:ascii="Times New Roman" w:eastAsia="Times New Roman" w:hAnsi="Times New Roman" w:cs="Times New Roman"/>
          <w:sz w:val="24"/>
          <w:szCs w:val="24"/>
        </w:rPr>
        <w:t>xample</w:t>
      </w:r>
      <w:r>
        <w:rPr>
          <w:rFonts w:ascii="Times New Roman" w:eastAsia="Times New Roman" w:hAnsi="Times New Roman" w:cs="Times New Roman"/>
          <w:sz w:val="24"/>
          <w:szCs w:val="24"/>
        </w:rPr>
        <w:t>s include deciding</w:t>
      </w:r>
      <w:r w:rsidR="00CE1FC5" w:rsidRPr="008D06F3">
        <w:rPr>
          <w:rFonts w:ascii="Times New Roman" w:eastAsia="Times New Roman" w:hAnsi="Times New Roman" w:cs="Times New Roman"/>
          <w:sz w:val="24"/>
          <w:szCs w:val="24"/>
        </w:rPr>
        <w:t xml:space="preserve"> to buy a name-bra</w:t>
      </w:r>
      <w:r>
        <w:rPr>
          <w:rFonts w:ascii="Times New Roman" w:eastAsia="Times New Roman" w:hAnsi="Times New Roman" w:cs="Times New Roman"/>
          <w:sz w:val="24"/>
          <w:szCs w:val="24"/>
        </w:rPr>
        <w:t>nd versus an off-brand medicine and whether to travel by plane or train given certain time constraints.</w:t>
      </w:r>
    </w:p>
    <w:p w:rsidR="00973BC3" w:rsidRDefault="00973BC3">
      <w:pPr>
        <w:pStyle w:val="ListParagraph"/>
        <w:widowControl w:val="0"/>
        <w:spacing w:line="240" w:lineRule="auto"/>
        <w:ind w:left="1224"/>
        <w:rPr>
          <w:rFonts w:ascii="Times New Roman" w:eastAsia="Times New Roman" w:hAnsi="Times New Roman" w:cs="Times New Roman"/>
          <w:sz w:val="24"/>
          <w:szCs w:val="24"/>
        </w:rPr>
      </w:pPr>
    </w:p>
    <w:p w:rsidR="00C10095" w:rsidRDefault="007028F3" w:rsidP="00C10095">
      <w:pPr>
        <w:pStyle w:val="ListParagraph"/>
        <w:widowControl w:val="0"/>
        <w:numPr>
          <w:ilvl w:val="0"/>
          <w:numId w:val="2"/>
        </w:numPr>
        <w:spacing w:line="240" w:lineRule="auto"/>
        <w:rPr>
          <w:ins w:id="77" w:author="Jay Van Bavel" w:date="2016-06-22T17:16:00Z"/>
          <w:rFonts w:ascii="Times New Roman" w:eastAsia="Times New Roman" w:hAnsi="Times New Roman" w:cs="Times New Roman"/>
          <w:sz w:val="24"/>
          <w:szCs w:val="24"/>
        </w:rPr>
      </w:pPr>
      <w:commentRangeStart w:id="78"/>
      <w:ins w:id="79" w:author="Jessica Stanis" w:date="2016-05-31T12:28:00Z">
        <w:r>
          <w:rPr>
            <w:rFonts w:ascii="Times New Roman" w:eastAsia="Times New Roman" w:hAnsi="Times New Roman" w:cs="Times New Roman"/>
            <w:sz w:val="24"/>
            <w:szCs w:val="24"/>
          </w:rPr>
          <w:t>Present</w:t>
        </w:r>
      </w:ins>
      <w:commentRangeEnd w:id="78"/>
      <w:ins w:id="80" w:author="Jessica Stanis" w:date="2016-05-31T12:29:00Z">
        <w:r>
          <w:rPr>
            <w:rStyle w:val="CommentReference"/>
          </w:rPr>
          <w:commentReference w:id="78"/>
        </w:r>
      </w:ins>
      <w:ins w:id="83" w:author="Jessica Stanis" w:date="2016-05-31T12:28:00Z">
        <w:r>
          <w:rPr>
            <w:rFonts w:ascii="Times New Roman" w:eastAsia="Times New Roman" w:hAnsi="Times New Roman" w:cs="Times New Roman"/>
            <w:sz w:val="24"/>
            <w:szCs w:val="24"/>
          </w:rPr>
          <w:t xml:space="preserve"> every</w:t>
        </w:r>
      </w:ins>
      <w:del w:id="84" w:author="Jessica Stanis" w:date="2016-05-31T12:28:00Z">
        <w:r w:rsidR="00973BC3" w:rsidDel="007028F3">
          <w:rPr>
            <w:rFonts w:ascii="Times New Roman" w:eastAsia="Times New Roman" w:hAnsi="Times New Roman" w:cs="Times New Roman"/>
            <w:sz w:val="24"/>
            <w:szCs w:val="24"/>
          </w:rPr>
          <w:delText>Each of the 10</w:delText>
        </w:r>
      </w:del>
      <w:r w:rsidR="00973BC3">
        <w:rPr>
          <w:rFonts w:ascii="Times New Roman" w:eastAsia="Times New Roman" w:hAnsi="Times New Roman" w:cs="Times New Roman"/>
          <w:sz w:val="24"/>
          <w:szCs w:val="24"/>
        </w:rPr>
        <w:t xml:space="preserve"> participant</w:t>
      </w:r>
      <w:del w:id="85" w:author="Jessica Stanis" w:date="2016-05-31T12:28:00Z">
        <w:r w:rsidR="00973BC3" w:rsidDel="007028F3">
          <w:rPr>
            <w:rFonts w:ascii="Times New Roman" w:eastAsia="Times New Roman" w:hAnsi="Times New Roman" w:cs="Times New Roman"/>
            <w:sz w:val="24"/>
            <w:szCs w:val="24"/>
          </w:rPr>
          <w:delText>s</w:delText>
        </w:r>
      </w:del>
      <w:r w:rsidR="00973BC3">
        <w:rPr>
          <w:rFonts w:ascii="Times New Roman" w:eastAsia="Times New Roman" w:hAnsi="Times New Roman" w:cs="Times New Roman"/>
          <w:sz w:val="24"/>
          <w:szCs w:val="24"/>
        </w:rPr>
        <w:t xml:space="preserve"> </w:t>
      </w:r>
      <w:del w:id="86" w:author="Jessica Stanis" w:date="2016-05-31T12:28:00Z">
        <w:r w:rsidR="0087120A" w:rsidDel="007028F3">
          <w:rPr>
            <w:rFonts w:ascii="Times New Roman" w:eastAsia="Times New Roman" w:hAnsi="Times New Roman" w:cs="Times New Roman"/>
            <w:sz w:val="24"/>
            <w:szCs w:val="24"/>
          </w:rPr>
          <w:delText>is</w:delText>
        </w:r>
        <w:r w:rsidR="00973BC3" w:rsidDel="007028F3">
          <w:rPr>
            <w:rFonts w:ascii="Times New Roman" w:eastAsia="Times New Roman" w:hAnsi="Times New Roman" w:cs="Times New Roman"/>
            <w:sz w:val="24"/>
            <w:szCs w:val="24"/>
          </w:rPr>
          <w:delText xml:space="preserve"> presented </w:delText>
        </w:r>
      </w:del>
      <w:r w:rsidR="00973BC3">
        <w:rPr>
          <w:rFonts w:ascii="Times New Roman" w:eastAsia="Times New Roman" w:hAnsi="Times New Roman" w:cs="Times New Roman"/>
          <w:sz w:val="24"/>
          <w:szCs w:val="24"/>
        </w:rPr>
        <w:t>with each of th</w:t>
      </w:r>
      <w:r w:rsidR="0087120A">
        <w:rPr>
          <w:rFonts w:ascii="Times New Roman" w:eastAsia="Times New Roman" w:hAnsi="Times New Roman" w:cs="Times New Roman"/>
          <w:sz w:val="24"/>
          <w:szCs w:val="24"/>
        </w:rPr>
        <w:t>e</w:t>
      </w:r>
      <w:r w:rsidR="00973BC3">
        <w:rPr>
          <w:rFonts w:ascii="Times New Roman" w:eastAsia="Times New Roman" w:hAnsi="Times New Roman" w:cs="Times New Roman"/>
          <w:sz w:val="24"/>
          <w:szCs w:val="24"/>
        </w:rPr>
        <w:t xml:space="preserve"> 30 dilemmas while undergoing brain scanning using fMRI.</w:t>
      </w:r>
    </w:p>
    <w:p w:rsidR="00534C9D" w:rsidRDefault="00534C9D">
      <w:pPr>
        <w:pStyle w:val="ListParagraph"/>
        <w:widowControl w:val="0"/>
        <w:numPr>
          <w:ins w:id="87" w:author="Jay Van Bavel" w:date="2016-06-22T17:16:00Z"/>
        </w:numPr>
        <w:spacing w:line="240" w:lineRule="auto"/>
        <w:ind w:left="360"/>
        <w:rPr>
          <w:ins w:id="88" w:author="Jay Van Bavel" w:date="2016-06-22T17:16:00Z"/>
          <w:rFonts w:ascii="Times New Roman" w:eastAsia="Times New Roman" w:hAnsi="Times New Roman" w:cs="Times New Roman"/>
          <w:sz w:val="24"/>
          <w:szCs w:val="24"/>
        </w:rPr>
        <w:pPrChange w:id="89" w:author="Jay Van Bavel" w:date="2016-06-22T17:16:00Z">
          <w:pPr>
            <w:pStyle w:val="ListParagraph"/>
            <w:widowControl w:val="0"/>
            <w:spacing w:line="240" w:lineRule="auto"/>
            <w:ind w:left="0"/>
          </w:pPr>
        </w:pPrChange>
      </w:pPr>
    </w:p>
    <w:p w:rsidR="009A7778" w:rsidRDefault="00C10095" w:rsidP="00C10095">
      <w:pPr>
        <w:pStyle w:val="ListParagraph"/>
        <w:numPr>
          <w:ilvl w:val="0"/>
          <w:numId w:val="2"/>
          <w:ins w:id="90" w:author="Jay Van Bavel" w:date="2016-06-22T17:16:00Z"/>
        </w:numPr>
        <w:rPr>
          <w:ins w:id="91" w:author="Jay Van Bavel" w:date="2016-06-22T17:17:00Z"/>
          <w:rFonts w:ascii="Times New Roman" w:hAnsi="Times New Roman"/>
          <w:color w:val="auto"/>
          <w:sz w:val="24"/>
          <w:szCs w:val="20"/>
        </w:rPr>
      </w:pPr>
      <w:ins w:id="92" w:author="Jay Van Bavel" w:date="2016-06-22T17:16:00Z">
        <w:r w:rsidRPr="00C10095">
          <w:rPr>
            <w:rFonts w:ascii="Times New Roman" w:hAnsi="Times New Roman"/>
            <w:color w:val="auto"/>
            <w:sz w:val="24"/>
            <w:szCs w:val="20"/>
          </w:rPr>
          <w:t xml:space="preserve">The </w:t>
        </w:r>
        <w:proofErr w:type="spellStart"/>
        <w:r w:rsidRPr="00C10095">
          <w:rPr>
            <w:rFonts w:ascii="Times New Roman" w:hAnsi="Times New Roman"/>
            <w:color w:val="auto"/>
            <w:sz w:val="24"/>
            <w:szCs w:val="20"/>
          </w:rPr>
          <w:t>intertrial</w:t>
        </w:r>
        <w:proofErr w:type="spellEnd"/>
        <w:r w:rsidRPr="00C10095">
          <w:rPr>
            <w:rFonts w:ascii="Times New Roman" w:hAnsi="Times New Roman"/>
            <w:color w:val="auto"/>
            <w:sz w:val="24"/>
            <w:szCs w:val="20"/>
          </w:rPr>
          <w:t xml:space="preserve"> interval (ITI) </w:t>
        </w:r>
        <w:r w:rsidR="009A7778">
          <w:rPr>
            <w:rFonts w:ascii="Times New Roman" w:hAnsi="Times New Roman"/>
            <w:color w:val="auto"/>
            <w:sz w:val="24"/>
            <w:szCs w:val="20"/>
          </w:rPr>
          <w:t>lasts</w:t>
        </w:r>
        <w:r w:rsidRPr="00C10095">
          <w:rPr>
            <w:rFonts w:ascii="Times New Roman" w:hAnsi="Times New Roman"/>
            <w:color w:val="auto"/>
            <w:sz w:val="24"/>
            <w:szCs w:val="20"/>
          </w:rPr>
          <w:t xml:space="preserve"> for a minimum of 14 s (seven images) in each trial. Baseline activity </w:t>
        </w:r>
        <w:r w:rsidR="009A7778">
          <w:rPr>
            <w:rFonts w:ascii="Times New Roman" w:hAnsi="Times New Roman"/>
            <w:color w:val="auto"/>
            <w:sz w:val="24"/>
            <w:szCs w:val="20"/>
          </w:rPr>
          <w:t>is</w:t>
        </w:r>
        <w:r w:rsidRPr="00C10095">
          <w:rPr>
            <w:rFonts w:ascii="Times New Roman" w:hAnsi="Times New Roman"/>
            <w:color w:val="auto"/>
            <w:sz w:val="24"/>
            <w:szCs w:val="20"/>
          </w:rPr>
          <w:t xml:space="preserve"> defined as the mean signal across the last four images of the ITI. Task-related activity </w:t>
        </w:r>
        <w:r w:rsidR="009A7778">
          <w:rPr>
            <w:rFonts w:ascii="Times New Roman" w:hAnsi="Times New Roman"/>
            <w:color w:val="auto"/>
            <w:sz w:val="24"/>
            <w:szCs w:val="20"/>
          </w:rPr>
          <w:t>is</w:t>
        </w:r>
        <w:r w:rsidRPr="00C10095">
          <w:rPr>
            <w:rFonts w:ascii="Times New Roman" w:hAnsi="Times New Roman"/>
            <w:color w:val="auto"/>
            <w:sz w:val="24"/>
            <w:szCs w:val="20"/>
          </w:rPr>
          <w:t xml:space="preserve"> measured using a “floating window” of eight images surrounding (four before, one during, and three after) the point of response. (This window includes three post-response images in order to allow for the 4- to 6-s delay in hemodynamic response to neural activation</w:t>
        </w:r>
      </w:ins>
      <w:ins w:id="93" w:author="Jay Van Bavel" w:date="2016-06-22T17:17:00Z">
        <w:r w:rsidR="009A7778">
          <w:rPr>
            <w:rFonts w:ascii="Times New Roman" w:hAnsi="Times New Roman"/>
            <w:color w:val="auto"/>
            <w:sz w:val="24"/>
            <w:szCs w:val="20"/>
          </w:rPr>
          <w:t>).</w:t>
        </w:r>
      </w:ins>
    </w:p>
    <w:p w:rsidR="00534C9D" w:rsidRDefault="00534C9D">
      <w:pPr>
        <w:numPr>
          <w:ins w:id="94" w:author="Jay Van Bavel" w:date="2016-06-22T17:17:00Z"/>
        </w:numPr>
        <w:rPr>
          <w:ins w:id="95" w:author="Jay Van Bavel" w:date="2016-06-22T17:17:00Z"/>
          <w:rFonts w:ascii="Times New Roman" w:hAnsi="Times New Roman"/>
          <w:color w:val="auto"/>
          <w:sz w:val="24"/>
          <w:szCs w:val="20"/>
        </w:rPr>
        <w:pPrChange w:id="96" w:author="Jay Van Bavel" w:date="2016-06-22T17:16:00Z">
          <w:pPr>
            <w:pStyle w:val="ListParagraph"/>
            <w:numPr>
              <w:numId w:val="2"/>
            </w:numPr>
            <w:ind w:left="360" w:hanging="360"/>
          </w:pPr>
        </w:pPrChange>
      </w:pPr>
    </w:p>
    <w:p w:rsidR="00534C9D" w:rsidRPr="00534C9D" w:rsidRDefault="009A7778">
      <w:pPr>
        <w:pStyle w:val="ListParagraph"/>
        <w:numPr>
          <w:ilvl w:val="0"/>
          <w:numId w:val="2"/>
          <w:ins w:id="97" w:author="Jay Van Bavel" w:date="2016-06-22T17:17:00Z"/>
        </w:numPr>
        <w:rPr>
          <w:ins w:id="98" w:author="Jay Van Bavel" w:date="2016-06-22T17:14:00Z"/>
          <w:rFonts w:ascii="Times New Roman" w:hAnsi="Times New Roman"/>
          <w:color w:val="auto"/>
          <w:sz w:val="24"/>
          <w:szCs w:val="20"/>
          <w:rPrChange w:id="99" w:author="Jay Van Bavel" w:date="2016-06-22T17:16:00Z">
            <w:rPr>
              <w:ins w:id="100" w:author="Jay Van Bavel" w:date="2016-06-22T17:14:00Z"/>
            </w:rPr>
          </w:rPrChange>
        </w:rPr>
        <w:pPrChange w:id="101" w:author="Jay Van Bavel" w:date="2016-06-22T17:16:00Z">
          <w:pPr>
            <w:pStyle w:val="ListParagraph"/>
            <w:widowControl w:val="0"/>
            <w:spacing w:line="240" w:lineRule="auto"/>
            <w:ind w:left="0"/>
          </w:pPr>
        </w:pPrChange>
      </w:pPr>
      <w:ins w:id="102" w:author="Jay Van Bavel" w:date="2016-06-22T17:17:00Z">
        <w:r>
          <w:rPr>
            <w:rFonts w:ascii="Times New Roman" w:hAnsi="Times New Roman"/>
            <w:color w:val="auto"/>
            <w:sz w:val="24"/>
            <w:szCs w:val="20"/>
          </w:rPr>
          <w:t>F</w:t>
        </w:r>
      </w:ins>
      <w:ins w:id="103" w:author="Jay Van Bavel" w:date="2016-06-22T17:16:00Z">
        <w:r>
          <w:rPr>
            <w:rFonts w:ascii="Times New Roman" w:hAnsi="Times New Roman"/>
            <w:color w:val="auto"/>
            <w:sz w:val="24"/>
            <w:szCs w:val="20"/>
          </w:rPr>
          <w:t xml:space="preserve">unctional images </w:t>
        </w:r>
      </w:ins>
      <w:ins w:id="104" w:author="Jay Van Bavel" w:date="2016-06-22T17:17:00Z">
        <w:r w:rsidR="00772257">
          <w:rPr>
            <w:rFonts w:ascii="Times New Roman" w:hAnsi="Times New Roman"/>
            <w:color w:val="auto"/>
            <w:sz w:val="24"/>
            <w:szCs w:val="20"/>
          </w:rPr>
          <w:t>can be</w:t>
        </w:r>
      </w:ins>
      <w:ins w:id="105" w:author="Jay Van Bavel" w:date="2016-06-22T17:16:00Z">
        <w:r w:rsidR="00C10095" w:rsidRPr="00C10095">
          <w:rPr>
            <w:rFonts w:ascii="Times New Roman" w:hAnsi="Times New Roman"/>
            <w:color w:val="auto"/>
            <w:sz w:val="24"/>
            <w:szCs w:val="20"/>
          </w:rPr>
          <w:t xml:space="preserve"> acquired in 22 axial slices parallel to the AC-PC line (</w:t>
        </w:r>
        <w:proofErr w:type="spellStart"/>
        <w:r w:rsidR="00C10095" w:rsidRPr="00C10095">
          <w:rPr>
            <w:rFonts w:ascii="Times New Roman" w:hAnsi="Times New Roman"/>
            <w:color w:val="auto"/>
            <w:sz w:val="24"/>
            <w:szCs w:val="20"/>
          </w:rPr>
          <w:t>echoplanar</w:t>
        </w:r>
        <w:proofErr w:type="spellEnd"/>
        <w:r w:rsidR="00C10095" w:rsidRPr="00C10095">
          <w:rPr>
            <w:rFonts w:ascii="Times New Roman" w:hAnsi="Times New Roman"/>
            <w:color w:val="auto"/>
            <w:sz w:val="24"/>
            <w:szCs w:val="20"/>
          </w:rPr>
          <w:t xml:space="preserve"> pulse sequence; TR, 2000 </w:t>
        </w:r>
        <w:proofErr w:type="spellStart"/>
        <w:r w:rsidR="00C10095" w:rsidRPr="00C10095">
          <w:rPr>
            <w:rFonts w:ascii="Times New Roman" w:hAnsi="Times New Roman"/>
            <w:color w:val="auto"/>
            <w:sz w:val="24"/>
            <w:szCs w:val="20"/>
          </w:rPr>
          <w:t>ms</w:t>
        </w:r>
        <w:proofErr w:type="spellEnd"/>
        <w:r w:rsidR="00C10095" w:rsidRPr="00C10095">
          <w:rPr>
            <w:rFonts w:ascii="Times New Roman" w:hAnsi="Times New Roman"/>
            <w:color w:val="auto"/>
            <w:sz w:val="24"/>
            <w:szCs w:val="20"/>
          </w:rPr>
          <w:t xml:space="preserve">; TE, 25 </w:t>
        </w:r>
        <w:proofErr w:type="spellStart"/>
        <w:r w:rsidR="00C10095" w:rsidRPr="00C10095">
          <w:rPr>
            <w:rFonts w:ascii="Times New Roman" w:hAnsi="Times New Roman"/>
            <w:color w:val="auto"/>
            <w:sz w:val="24"/>
            <w:szCs w:val="20"/>
          </w:rPr>
          <w:t>ms</w:t>
        </w:r>
        <w:proofErr w:type="spellEnd"/>
        <w:r w:rsidR="00C10095" w:rsidRPr="00C10095">
          <w:rPr>
            <w:rFonts w:ascii="Times New Roman" w:hAnsi="Times New Roman"/>
            <w:color w:val="auto"/>
            <w:sz w:val="24"/>
            <w:szCs w:val="20"/>
          </w:rPr>
          <w:t xml:space="preserve">; flip angle, 90°; FOV, 192 mm; 3.0-mm isotropic voxels; 1-mm </w:t>
        </w:r>
        <w:proofErr w:type="spellStart"/>
        <w:r w:rsidR="00C10095" w:rsidRPr="00C10095">
          <w:rPr>
            <w:rFonts w:ascii="Times New Roman" w:hAnsi="Times New Roman"/>
            <w:color w:val="auto"/>
            <w:sz w:val="24"/>
            <w:szCs w:val="20"/>
          </w:rPr>
          <w:t>interslice</w:t>
        </w:r>
        <w:proofErr w:type="spellEnd"/>
        <w:r w:rsidR="00C10095" w:rsidRPr="00C10095">
          <w:rPr>
            <w:rFonts w:ascii="Times New Roman" w:hAnsi="Times New Roman"/>
            <w:color w:val="auto"/>
            <w:sz w:val="24"/>
            <w:szCs w:val="20"/>
          </w:rPr>
          <w:t xml:space="preserve"> spacing) using a 3.0-T Siemens Allegra head-dedicated scanner.</w:t>
        </w:r>
      </w:ins>
    </w:p>
    <w:p w:rsidR="00534C9D" w:rsidRDefault="00534C9D">
      <w:pPr>
        <w:pStyle w:val="ListParagraph"/>
        <w:widowControl w:val="0"/>
        <w:numPr>
          <w:ins w:id="106" w:author="Jay Van Bavel" w:date="2016-06-22T17:14:00Z"/>
        </w:numPr>
        <w:spacing w:line="240" w:lineRule="auto"/>
        <w:ind w:left="360"/>
        <w:rPr>
          <w:ins w:id="107" w:author="Jay Van Bavel" w:date="2016-06-22T17:14:00Z"/>
          <w:rFonts w:ascii="Times New Roman" w:eastAsia="Times New Roman" w:hAnsi="Times New Roman" w:cs="Times New Roman"/>
          <w:sz w:val="24"/>
          <w:szCs w:val="24"/>
        </w:rPr>
        <w:pPrChange w:id="108" w:author="Jay Van Bavel" w:date="2016-06-22T17:15:00Z">
          <w:pPr>
            <w:pStyle w:val="ListParagraph"/>
            <w:widowControl w:val="0"/>
            <w:spacing w:line="240" w:lineRule="auto"/>
            <w:ind w:left="0"/>
          </w:pPr>
        </w:pPrChange>
      </w:pPr>
    </w:p>
    <w:p w:rsidR="00534C9D" w:rsidRDefault="00534C9D">
      <w:pPr>
        <w:pStyle w:val="ListParagraph"/>
        <w:numPr>
          <w:ilvl w:val="0"/>
          <w:numId w:val="2"/>
          <w:ins w:id="109" w:author="Unknown"/>
        </w:numPr>
        <w:rPr>
          <w:ins w:id="110" w:author="Jay Van Bavel" w:date="2016-06-22T17:15:00Z"/>
          <w:del w:id="111" w:author="Jay Van Bavel" w:date="2016-06-22T17:15:00Z"/>
          <w:rFonts w:ascii="Times New Roman" w:hAnsi="Times New Roman"/>
          <w:color w:val="auto"/>
          <w:sz w:val="24"/>
          <w:szCs w:val="20"/>
        </w:rPr>
        <w:pPrChange w:id="112" w:author="Jay Van Bavel" w:date="2016-06-22T17:15:00Z">
          <w:pPr>
            <w:pStyle w:val="ListParagraph"/>
            <w:widowControl w:val="0"/>
            <w:numPr>
              <w:numId w:val="2"/>
            </w:numPr>
            <w:spacing w:line="240" w:lineRule="auto"/>
            <w:ind w:left="360" w:hanging="360"/>
          </w:pPr>
        </w:pPrChange>
      </w:pPr>
      <w:ins w:id="113" w:author="Jay Van Bavel" w:date="2016-06-22T17:14:00Z">
        <w:r w:rsidRPr="00534C9D">
          <w:rPr>
            <w:rFonts w:ascii="Times New Roman" w:hAnsi="Times New Roman"/>
            <w:color w:val="auto"/>
            <w:sz w:val="24"/>
            <w:szCs w:val="20"/>
            <w:rPrChange w:id="114" w:author="Jay Van Bavel" w:date="2016-06-22T17:14:00Z">
              <w:rPr>
                <w:rFonts w:ascii="Times" w:hAnsi="Times"/>
                <w:color w:val="auto"/>
                <w:sz w:val="20"/>
                <w:szCs w:val="20"/>
              </w:rPr>
            </w:rPrChange>
          </w:rPr>
          <w:t xml:space="preserve">Stimuli (dilemmas) </w:t>
        </w:r>
        <w:r w:rsidR="00C10095">
          <w:rPr>
            <w:rFonts w:ascii="Times New Roman" w:hAnsi="Times New Roman"/>
            <w:color w:val="auto"/>
            <w:sz w:val="24"/>
            <w:szCs w:val="20"/>
          </w:rPr>
          <w:t>will be</w:t>
        </w:r>
        <w:r w:rsidRPr="00534C9D">
          <w:rPr>
            <w:rFonts w:ascii="Times New Roman" w:hAnsi="Times New Roman"/>
            <w:color w:val="auto"/>
            <w:sz w:val="24"/>
            <w:szCs w:val="20"/>
            <w:rPrChange w:id="115" w:author="Jay Van Bavel" w:date="2016-06-22T17:14:00Z">
              <w:rPr>
                <w:rFonts w:ascii="Times" w:hAnsi="Times"/>
                <w:color w:val="auto"/>
                <w:sz w:val="20"/>
                <w:szCs w:val="20"/>
              </w:rPr>
            </w:rPrChange>
          </w:rPr>
          <w:t xml:space="preserve"> presented on a visual display projected into the scanner. Each dilemma </w:t>
        </w:r>
        <w:r w:rsidR="00C10095">
          <w:rPr>
            <w:rFonts w:ascii="Times New Roman" w:hAnsi="Times New Roman"/>
            <w:color w:val="auto"/>
            <w:sz w:val="24"/>
            <w:szCs w:val="20"/>
          </w:rPr>
          <w:t>is</w:t>
        </w:r>
        <w:r w:rsidRPr="00534C9D">
          <w:rPr>
            <w:rFonts w:ascii="Times New Roman" w:hAnsi="Times New Roman"/>
            <w:color w:val="auto"/>
            <w:sz w:val="24"/>
            <w:szCs w:val="20"/>
            <w:rPrChange w:id="116" w:author="Jay Van Bavel" w:date="2016-06-22T17:14:00Z">
              <w:rPr>
                <w:rFonts w:ascii="Times" w:hAnsi="Times"/>
                <w:color w:val="auto"/>
                <w:sz w:val="20"/>
                <w:szCs w:val="20"/>
              </w:rPr>
            </w:rPrChange>
          </w:rPr>
          <w:t xml:space="preserve"> presented as text through a series of three screens, the first two describing a scenario and the last posing a question about the appropriateness of an action one might perform in that scenario (e.g., turning the trolley). </w:t>
        </w:r>
      </w:ins>
    </w:p>
    <w:p w:rsidR="00534C9D" w:rsidRPr="00534C9D" w:rsidRDefault="00534C9D">
      <w:pPr>
        <w:pStyle w:val="ListParagraph"/>
        <w:numPr>
          <w:ilvl w:val="0"/>
          <w:numId w:val="2"/>
          <w:ins w:id="117" w:author="Jay Van Bavel" w:date="2016-06-22T17:14:00Z"/>
        </w:numPr>
        <w:rPr>
          <w:del w:id="118" w:author="Jay Van Bavel" w:date="2016-06-22T17:15:00Z"/>
          <w:rFonts w:ascii="Times New Roman" w:hAnsi="Times New Roman"/>
          <w:color w:val="auto"/>
          <w:sz w:val="24"/>
          <w:szCs w:val="20"/>
          <w:rPrChange w:id="119" w:author="Jay Van Bavel" w:date="2016-06-22T17:15:00Z">
            <w:rPr>
              <w:del w:id="120" w:author="Jay Van Bavel" w:date="2016-06-22T17:15:00Z"/>
            </w:rPr>
          </w:rPrChange>
        </w:rPr>
        <w:pPrChange w:id="121" w:author="Jay Van Bavel" w:date="2016-06-22T17:15:00Z">
          <w:pPr>
            <w:pStyle w:val="ListParagraph"/>
            <w:widowControl w:val="0"/>
            <w:spacing w:line="240" w:lineRule="auto"/>
            <w:ind w:left="0"/>
          </w:pPr>
        </w:pPrChange>
      </w:pPr>
    </w:p>
    <w:p w:rsidR="00534C9D" w:rsidRDefault="00534C9D">
      <w:pPr>
        <w:pStyle w:val="ListParagraph"/>
        <w:numPr>
          <w:ilvl w:val="0"/>
          <w:numId w:val="2"/>
          <w:ins w:id="122" w:author="Unknown"/>
        </w:numPr>
        <w:rPr>
          <w:del w:id="123" w:author="Jay Van Bavel" w:date="2016-06-22T17:07:00Z"/>
          <w:rFonts w:ascii="Times New Roman" w:eastAsia="Times New Roman" w:hAnsi="Times New Roman" w:cs="Times New Roman"/>
          <w:sz w:val="24"/>
          <w:szCs w:val="24"/>
        </w:rPr>
        <w:pPrChange w:id="124" w:author="Jay Van Bavel" w:date="2016-06-22T17:15:00Z">
          <w:pPr>
            <w:pStyle w:val="ListParagraph"/>
            <w:widowControl w:val="0"/>
            <w:spacing w:line="240" w:lineRule="auto"/>
            <w:ind w:left="360"/>
          </w:pPr>
        </w:pPrChange>
      </w:pPr>
    </w:p>
    <w:p w:rsidR="00534C9D" w:rsidRDefault="00B43B8E">
      <w:pPr>
        <w:pStyle w:val="ListParagraph"/>
        <w:numPr>
          <w:ilvl w:val="0"/>
          <w:numId w:val="2"/>
          <w:ins w:id="125" w:author="Unknown"/>
        </w:numPr>
        <w:rPr>
          <w:del w:id="126" w:author="Jay Van Bavel" w:date="2016-06-22T17:07:00Z"/>
          <w:rFonts w:ascii="Times New Roman" w:eastAsia="Times New Roman" w:hAnsi="Times New Roman" w:cs="Times New Roman"/>
          <w:sz w:val="24"/>
          <w:szCs w:val="24"/>
        </w:rPr>
        <w:pPrChange w:id="127" w:author="Jay Van Bavel" w:date="2016-06-22T17:15:00Z">
          <w:pPr>
            <w:pStyle w:val="ListParagraph"/>
            <w:widowControl w:val="0"/>
            <w:numPr>
              <w:numId w:val="2"/>
            </w:numPr>
            <w:spacing w:line="240" w:lineRule="auto"/>
            <w:ind w:left="360" w:hanging="360"/>
          </w:pPr>
        </w:pPrChange>
      </w:pPr>
      <w:commentRangeStart w:id="128"/>
      <w:del w:id="129" w:author="Jay Van Bavel" w:date="2016-06-22T17:07:00Z">
        <w:r w:rsidDel="00823670">
          <w:rPr>
            <w:rFonts w:ascii="Times New Roman" w:eastAsia="Times New Roman" w:hAnsi="Times New Roman" w:cs="Times New Roman"/>
            <w:sz w:val="24"/>
            <w:szCs w:val="24"/>
          </w:rPr>
          <w:delText>Instruct participants to respond to each dilemma by indicating that the action proposed is “appropriate” or “inappropriate.”</w:delText>
        </w:r>
        <w:commentRangeEnd w:id="128"/>
        <w:r w:rsidR="007A5752" w:rsidDel="00823670">
          <w:rPr>
            <w:rStyle w:val="CommentReference"/>
          </w:rPr>
          <w:commentReference w:id="128"/>
        </w:r>
      </w:del>
    </w:p>
    <w:p w:rsidR="00534C9D" w:rsidRDefault="00534C9D">
      <w:pPr>
        <w:pStyle w:val="ListParagraph"/>
        <w:numPr>
          <w:ilvl w:val="0"/>
          <w:numId w:val="2"/>
          <w:ins w:id="131" w:author="Unknown"/>
        </w:numPr>
        <w:rPr>
          <w:del w:id="132" w:author="Jay Van Bavel" w:date="2016-06-22T17:15:00Z"/>
          <w:rFonts w:ascii="Times New Roman" w:eastAsia="Times New Roman" w:hAnsi="Times New Roman" w:cs="Times New Roman"/>
          <w:sz w:val="24"/>
          <w:szCs w:val="24"/>
        </w:rPr>
        <w:pPrChange w:id="133" w:author="Jay Van Bavel" w:date="2016-06-22T17:15:00Z">
          <w:pPr>
            <w:pStyle w:val="ListParagraph"/>
            <w:widowControl w:val="0"/>
            <w:spacing w:line="240" w:lineRule="auto"/>
            <w:ind w:left="360"/>
          </w:pPr>
        </w:pPrChange>
      </w:pPr>
    </w:p>
    <w:p w:rsidR="00534C9D" w:rsidRDefault="00DA2FEA">
      <w:pPr>
        <w:pStyle w:val="ListParagraph"/>
        <w:numPr>
          <w:ilvl w:val="0"/>
          <w:numId w:val="2"/>
          <w:ins w:id="134" w:author="Unknown"/>
        </w:numPr>
        <w:rPr>
          <w:rFonts w:ascii="Times New Roman" w:eastAsia="Times New Roman" w:hAnsi="Times New Roman" w:cs="Times New Roman"/>
          <w:sz w:val="24"/>
          <w:szCs w:val="24"/>
        </w:rPr>
        <w:pPrChange w:id="135" w:author="Jay Van Bavel" w:date="2016-06-22T17:15:00Z">
          <w:pPr>
            <w:pStyle w:val="ListParagraph"/>
            <w:widowControl w:val="0"/>
            <w:numPr>
              <w:numId w:val="2"/>
            </w:numPr>
            <w:spacing w:line="240" w:lineRule="auto"/>
            <w:ind w:left="360" w:hanging="360"/>
          </w:pPr>
        </w:pPrChange>
      </w:pPr>
      <w:del w:id="136" w:author="Jay Van Bavel" w:date="2016-06-22T17:15:00Z">
        <w:r w:rsidDel="00C10095">
          <w:rPr>
            <w:rFonts w:ascii="Times New Roman" w:eastAsia="Times New Roman" w:hAnsi="Times New Roman" w:cs="Times New Roman"/>
            <w:sz w:val="24"/>
            <w:szCs w:val="24"/>
          </w:rPr>
          <w:delText>Present the dilemmas</w:delText>
        </w:r>
        <w:r w:rsidR="00973BC3" w:rsidRPr="008D06F3" w:rsidDel="00C10095">
          <w:rPr>
            <w:rFonts w:ascii="Times New Roman" w:eastAsia="Times New Roman" w:hAnsi="Times New Roman" w:cs="Times New Roman"/>
            <w:sz w:val="24"/>
            <w:szCs w:val="24"/>
          </w:rPr>
          <w:delText xml:space="preserve"> over two screens </w:delText>
        </w:r>
        <w:r w:rsidDel="00C10095">
          <w:rPr>
            <w:rFonts w:ascii="Times New Roman" w:eastAsia="Times New Roman" w:hAnsi="Times New Roman" w:cs="Times New Roman"/>
            <w:sz w:val="24"/>
            <w:szCs w:val="24"/>
          </w:rPr>
          <w:delText xml:space="preserve">on a laptop computer </w:delText>
        </w:r>
        <w:r w:rsidR="00973BC3" w:rsidRPr="008D06F3" w:rsidDel="00C10095">
          <w:rPr>
            <w:rFonts w:ascii="Times New Roman" w:eastAsia="Times New Roman" w:hAnsi="Times New Roman" w:cs="Times New Roman"/>
            <w:sz w:val="24"/>
            <w:szCs w:val="24"/>
          </w:rPr>
          <w:delText>– the first half of the dilemma is read and t</w:delText>
        </w:r>
        <w:r w:rsidDel="00C10095">
          <w:rPr>
            <w:rFonts w:ascii="Times New Roman" w:eastAsia="Times New Roman" w:hAnsi="Times New Roman" w:cs="Times New Roman"/>
            <w:sz w:val="24"/>
            <w:szCs w:val="24"/>
          </w:rPr>
          <w:delText xml:space="preserve">hen when </w:delText>
        </w:r>
      </w:del>
      <w:ins w:id="137" w:author="Jay Van Bavel" w:date="2016-06-22T17:15:00Z">
        <w:r w:rsidR="00C10095">
          <w:rPr>
            <w:rFonts w:ascii="Times New Roman" w:eastAsia="Times New Roman" w:hAnsi="Times New Roman" w:cs="Times New Roman"/>
            <w:sz w:val="24"/>
            <w:szCs w:val="24"/>
          </w:rPr>
          <w:t>T</w:t>
        </w:r>
      </w:ins>
      <w:del w:id="138" w:author="Jay Van Bavel" w:date="2016-06-22T17:15:00Z">
        <w:r w:rsidDel="00C10095">
          <w:rPr>
            <w:rFonts w:ascii="Times New Roman" w:eastAsia="Times New Roman" w:hAnsi="Times New Roman" w:cs="Times New Roman"/>
            <w:sz w:val="24"/>
            <w:szCs w:val="24"/>
          </w:rPr>
          <w:delText>t</w:delText>
        </w:r>
      </w:del>
      <w:r>
        <w:rPr>
          <w:rFonts w:ascii="Times New Roman" w:eastAsia="Times New Roman" w:hAnsi="Times New Roman" w:cs="Times New Roman"/>
          <w:sz w:val="24"/>
          <w:szCs w:val="24"/>
        </w:rPr>
        <w:t>he participant clicks</w:t>
      </w:r>
      <w:r w:rsidR="00973BC3" w:rsidRPr="008D06F3">
        <w:rPr>
          <w:rFonts w:ascii="Times New Roman" w:eastAsia="Times New Roman" w:hAnsi="Times New Roman" w:cs="Times New Roman"/>
          <w:sz w:val="24"/>
          <w:szCs w:val="24"/>
        </w:rPr>
        <w:t xml:space="preserve"> next the second half of the dilemma is read. </w:t>
      </w:r>
    </w:p>
    <w:p w:rsidR="00534C9D" w:rsidRDefault="00534C9D">
      <w:pPr>
        <w:pStyle w:val="ListParagraph"/>
        <w:spacing w:line="240" w:lineRule="auto"/>
        <w:rPr>
          <w:rFonts w:ascii="Times New Roman" w:eastAsia="Times New Roman" w:hAnsi="Times New Roman" w:cs="Times New Roman"/>
          <w:sz w:val="24"/>
          <w:szCs w:val="24"/>
        </w:rPr>
        <w:pPrChange w:id="139" w:author="Jessica Stanis" w:date="2016-05-31T10:41:00Z">
          <w:pPr>
            <w:pStyle w:val="ListParagraph"/>
          </w:pPr>
        </w:pPrChange>
      </w:pPr>
    </w:p>
    <w:p w:rsidR="00534C9D" w:rsidRPr="00534C9D" w:rsidRDefault="00DA2FEA">
      <w:pPr>
        <w:pStyle w:val="ListParagraph"/>
        <w:widowControl w:val="0"/>
        <w:numPr>
          <w:ilvl w:val="0"/>
          <w:numId w:val="2"/>
        </w:numPr>
        <w:spacing w:line="240" w:lineRule="auto"/>
        <w:rPr>
          <w:rFonts w:ascii="Times New Roman" w:eastAsia="Times New Roman" w:hAnsi="Times New Roman" w:cs="Times New Roman"/>
          <w:sz w:val="24"/>
          <w:szCs w:val="24"/>
          <w:rPrChange w:id="140" w:author="Jay Van Bavel" w:date="2016-06-22T17:09:00Z">
            <w:rPr/>
          </w:rPrChange>
        </w:rPr>
        <w:pPrChange w:id="141" w:author="Jay Van Bavel" w:date="2016-06-22T17:08:00Z">
          <w:pPr>
            <w:pStyle w:val="ListParagraph"/>
            <w:widowControl w:val="0"/>
            <w:spacing w:line="240" w:lineRule="auto"/>
            <w:ind w:left="0"/>
          </w:pPr>
        </w:pPrChange>
      </w:pPr>
      <w:r>
        <w:rPr>
          <w:rFonts w:ascii="Times New Roman" w:eastAsia="Times New Roman" w:hAnsi="Times New Roman" w:cs="Times New Roman"/>
          <w:sz w:val="24"/>
          <w:szCs w:val="24"/>
        </w:rPr>
        <w:t xml:space="preserve">Participants </w:t>
      </w:r>
      <w:r w:rsidRPr="00823670">
        <w:rPr>
          <w:rFonts w:ascii="Times New Roman" w:eastAsia="Times New Roman" w:hAnsi="Times New Roman" w:cs="Times New Roman"/>
          <w:sz w:val="24"/>
          <w:szCs w:val="24"/>
        </w:rPr>
        <w:t>then click</w:t>
      </w:r>
      <w:r w:rsidR="00973BC3" w:rsidRPr="00823670">
        <w:rPr>
          <w:rFonts w:ascii="Times New Roman" w:eastAsia="Times New Roman" w:hAnsi="Times New Roman" w:cs="Times New Roman"/>
          <w:sz w:val="24"/>
          <w:szCs w:val="24"/>
        </w:rPr>
        <w:t xml:space="preserve"> next again to see a questi</w:t>
      </w:r>
      <w:r w:rsidRPr="00823670">
        <w:rPr>
          <w:rFonts w:ascii="Times New Roman" w:eastAsia="Times New Roman" w:hAnsi="Times New Roman" w:cs="Times New Roman"/>
          <w:sz w:val="24"/>
          <w:szCs w:val="24"/>
        </w:rPr>
        <w:t>on that asks i</w:t>
      </w:r>
      <w:ins w:id="142" w:author="Jay Van Bavel" w:date="2016-06-22T17:07:00Z">
        <w:r w:rsidR="00823670" w:rsidRPr="00823670">
          <w:rPr>
            <w:rFonts w:ascii="Times New Roman" w:eastAsia="Times New Roman" w:hAnsi="Times New Roman" w:cs="Times New Roman"/>
            <w:sz w:val="24"/>
            <w:szCs w:val="24"/>
          </w:rPr>
          <w:t>f</w:t>
        </w:r>
      </w:ins>
      <w:del w:id="143" w:author="Jay Van Bavel" w:date="2016-06-22T17:07:00Z">
        <w:r w:rsidRPr="00823670" w:rsidDel="00823670">
          <w:rPr>
            <w:rFonts w:ascii="Times New Roman" w:eastAsia="Times New Roman" w:hAnsi="Times New Roman" w:cs="Times New Roman"/>
            <w:sz w:val="24"/>
            <w:szCs w:val="24"/>
          </w:rPr>
          <w:delText>s</w:delText>
        </w:r>
      </w:del>
      <w:r w:rsidRPr="00823670">
        <w:rPr>
          <w:rFonts w:ascii="Times New Roman" w:eastAsia="Times New Roman" w:hAnsi="Times New Roman" w:cs="Times New Roman"/>
          <w:sz w:val="24"/>
          <w:szCs w:val="24"/>
        </w:rPr>
        <w:t xml:space="preserve"> the</w:t>
      </w:r>
      <w:r w:rsidR="00973BC3" w:rsidRPr="00823670">
        <w:rPr>
          <w:rFonts w:ascii="Times New Roman" w:eastAsia="Times New Roman" w:hAnsi="Times New Roman" w:cs="Times New Roman"/>
          <w:sz w:val="24"/>
          <w:szCs w:val="24"/>
        </w:rPr>
        <w:t xml:space="preserve"> action in the di</w:t>
      </w:r>
      <w:r w:rsidRPr="00823670">
        <w:rPr>
          <w:rFonts w:ascii="Times New Roman" w:eastAsia="Times New Roman" w:hAnsi="Times New Roman" w:cs="Times New Roman"/>
          <w:sz w:val="24"/>
          <w:szCs w:val="24"/>
        </w:rPr>
        <w:t>lemma was appropriate or not.</w:t>
      </w:r>
      <w:ins w:id="144" w:author="Jay Van Bavel" w:date="2016-06-22T17:08:00Z">
        <w:r w:rsidR="00823670" w:rsidRPr="00823670">
          <w:rPr>
            <w:rFonts w:ascii="Times New Roman" w:eastAsia="Times New Roman" w:hAnsi="Times New Roman" w:cs="Times New Roman"/>
            <w:sz w:val="24"/>
            <w:szCs w:val="24"/>
          </w:rPr>
          <w:t xml:space="preserve"> </w:t>
        </w:r>
      </w:ins>
    </w:p>
    <w:p w:rsidR="00534C9D" w:rsidRDefault="00534C9D">
      <w:pPr>
        <w:pStyle w:val="ListParagraph"/>
        <w:spacing w:line="240" w:lineRule="auto"/>
        <w:rPr>
          <w:rFonts w:ascii="Times New Roman" w:eastAsia="Times New Roman" w:hAnsi="Times New Roman" w:cs="Times New Roman"/>
          <w:sz w:val="24"/>
          <w:szCs w:val="24"/>
        </w:rPr>
        <w:pPrChange w:id="145" w:author="Jessica Stanis" w:date="2016-05-31T10:41:00Z">
          <w:pPr>
            <w:pStyle w:val="ListParagraph"/>
          </w:pPr>
        </w:pPrChange>
      </w:pPr>
    </w:p>
    <w:p w:rsidR="00973BC3" w:rsidRPr="00823670" w:rsidRDefault="00DA2FEA" w:rsidP="00005685">
      <w:pPr>
        <w:pStyle w:val="ListParagraph"/>
        <w:widowControl w:val="0"/>
        <w:numPr>
          <w:ilvl w:val="0"/>
          <w:numId w:val="2"/>
          <w:ins w:id="146" w:author="Jay Van Bavel" w:date="2016-06-22T17:10:00Z"/>
        </w:numPr>
        <w:spacing w:line="240" w:lineRule="auto"/>
        <w:rPr>
          <w:del w:id="147" w:author="Unknown"/>
          <w:rFonts w:ascii="Times New Roman" w:eastAsia="Times New Roman" w:hAnsi="Times New Roman" w:cs="Times New Roman"/>
          <w:sz w:val="24"/>
          <w:szCs w:val="24"/>
        </w:rPr>
      </w:pPr>
      <w:r w:rsidRPr="00823670">
        <w:rPr>
          <w:rFonts w:ascii="Times New Roman" w:eastAsia="Times New Roman" w:hAnsi="Times New Roman" w:cs="Times New Roman"/>
          <w:sz w:val="24"/>
          <w:szCs w:val="24"/>
        </w:rPr>
        <w:t xml:space="preserve">Give participants </w:t>
      </w:r>
      <w:r w:rsidR="00973BC3" w:rsidRPr="00823670">
        <w:rPr>
          <w:rFonts w:ascii="Times New Roman" w:eastAsia="Times New Roman" w:hAnsi="Times New Roman" w:cs="Times New Roman"/>
          <w:sz w:val="24"/>
          <w:szCs w:val="24"/>
        </w:rPr>
        <w:t xml:space="preserve">46 </w:t>
      </w:r>
      <w:del w:id="148" w:author="Jessica Stanis" w:date="2016-05-31T12:22:00Z">
        <w:r w:rsidR="00973BC3" w:rsidRPr="00823670" w:rsidDel="000D36ED">
          <w:rPr>
            <w:rFonts w:ascii="Times New Roman" w:eastAsia="Times New Roman" w:hAnsi="Times New Roman" w:cs="Times New Roman"/>
            <w:sz w:val="24"/>
            <w:szCs w:val="24"/>
          </w:rPr>
          <w:delText>seco</w:delText>
        </w:r>
        <w:r w:rsidRPr="00823670" w:rsidDel="000D36ED">
          <w:rPr>
            <w:rFonts w:ascii="Times New Roman" w:eastAsia="Times New Roman" w:hAnsi="Times New Roman" w:cs="Times New Roman"/>
            <w:sz w:val="24"/>
            <w:szCs w:val="24"/>
          </w:rPr>
          <w:delText>nd</w:delText>
        </w:r>
      </w:del>
      <w:r w:rsidRPr="00823670">
        <w:rPr>
          <w:rFonts w:ascii="Times New Roman" w:eastAsia="Times New Roman" w:hAnsi="Times New Roman" w:cs="Times New Roman"/>
          <w:sz w:val="24"/>
          <w:szCs w:val="24"/>
        </w:rPr>
        <w:t>s maximum to get through all three</w:t>
      </w:r>
      <w:r w:rsidR="00973BC3" w:rsidRPr="00823670">
        <w:rPr>
          <w:rFonts w:ascii="Times New Roman" w:eastAsia="Times New Roman" w:hAnsi="Times New Roman" w:cs="Times New Roman"/>
          <w:sz w:val="24"/>
          <w:szCs w:val="24"/>
        </w:rPr>
        <w:t xml:space="preserve"> screens.</w:t>
      </w:r>
    </w:p>
    <w:p w:rsidR="00823670" w:rsidRPr="00823670" w:rsidRDefault="00823670" w:rsidP="00823670">
      <w:pPr>
        <w:pStyle w:val="ListParagraph"/>
        <w:widowControl w:val="0"/>
        <w:numPr>
          <w:ilvl w:val="0"/>
          <w:numId w:val="2"/>
        </w:numPr>
        <w:spacing w:line="240" w:lineRule="auto"/>
        <w:rPr>
          <w:ins w:id="149" w:author="Jay Van Bavel" w:date="2016-06-22T17:11:00Z"/>
          <w:rFonts w:ascii="Times New Roman" w:eastAsia="Times New Roman" w:hAnsi="Times New Roman" w:cs="Times New Roman"/>
          <w:sz w:val="24"/>
          <w:szCs w:val="24"/>
        </w:rPr>
      </w:pPr>
    </w:p>
    <w:p w:rsidR="00534C9D" w:rsidRDefault="00534C9D">
      <w:pPr>
        <w:pStyle w:val="ListParagraph"/>
        <w:widowControl w:val="0"/>
        <w:numPr>
          <w:ins w:id="150" w:author="Jay Van Bavel" w:date="2016-06-22T17:10:00Z"/>
        </w:numPr>
        <w:spacing w:line="240" w:lineRule="auto"/>
        <w:ind w:left="360"/>
        <w:rPr>
          <w:ins w:id="151" w:author="Jay Van Bavel" w:date="2016-06-22T17:10:00Z"/>
          <w:rFonts w:ascii="Times New Roman" w:eastAsia="Times New Roman" w:hAnsi="Times New Roman" w:cs="Times New Roman"/>
          <w:sz w:val="24"/>
          <w:szCs w:val="24"/>
        </w:rPr>
        <w:pPrChange w:id="152" w:author="Jay Van Bavel" w:date="2016-06-22T17:11:00Z">
          <w:pPr>
            <w:pStyle w:val="ListParagraph"/>
            <w:widowControl w:val="0"/>
            <w:spacing w:line="240" w:lineRule="auto"/>
            <w:ind w:left="0"/>
          </w:pPr>
        </w:pPrChange>
      </w:pPr>
    </w:p>
    <w:p w:rsidR="00534C9D" w:rsidRPr="00534C9D" w:rsidRDefault="00534C9D">
      <w:pPr>
        <w:pStyle w:val="ListParagraph"/>
        <w:widowControl w:val="0"/>
        <w:numPr>
          <w:ilvl w:val="0"/>
          <w:numId w:val="2"/>
        </w:numPr>
        <w:spacing w:line="240" w:lineRule="auto"/>
        <w:ind w:left="1224"/>
        <w:rPr>
          <w:del w:id="153" w:author="Jay Van Bavel" w:date="2016-06-22T17:10:00Z"/>
          <w:rFonts w:ascii="Times New Roman" w:eastAsia="Times New Roman" w:hAnsi="Times New Roman" w:cs="Times New Roman"/>
          <w:sz w:val="24"/>
          <w:szCs w:val="24"/>
          <w:rPrChange w:id="154" w:author="Jay Van Bavel" w:date="2016-06-22T17:11:00Z">
            <w:rPr>
              <w:del w:id="155" w:author="Jay Van Bavel" w:date="2016-06-22T17:10:00Z"/>
            </w:rPr>
          </w:rPrChange>
        </w:rPr>
        <w:pPrChange w:id="156" w:author="Jay Van Bavel" w:date="2016-06-22T17:10:00Z">
          <w:pPr>
            <w:pStyle w:val="ListParagraph"/>
            <w:widowControl w:val="0"/>
            <w:spacing w:line="240" w:lineRule="auto"/>
            <w:ind w:left="1224"/>
          </w:pPr>
        </w:pPrChange>
      </w:pPr>
    </w:p>
    <w:p w:rsidR="00534C9D" w:rsidRPr="00534C9D" w:rsidRDefault="00534C9D">
      <w:pPr>
        <w:pStyle w:val="ListParagraph"/>
        <w:rPr>
          <w:del w:id="157" w:author="Unknown"/>
          <w:rFonts w:ascii="Times New Roman" w:hAnsi="Times New Roman"/>
          <w:sz w:val="24"/>
          <w:rPrChange w:id="158" w:author="Jay Van Bavel" w:date="2016-06-22T17:11:00Z">
            <w:rPr>
              <w:del w:id="159" w:author="Unknown"/>
            </w:rPr>
          </w:rPrChange>
        </w:rPr>
        <w:pPrChange w:id="160" w:author="Jay Van Bavel" w:date="2016-06-22T17:10:00Z">
          <w:pPr>
            <w:pStyle w:val="ListParagraph"/>
            <w:widowControl w:val="0"/>
            <w:numPr>
              <w:numId w:val="2"/>
            </w:numPr>
            <w:spacing w:line="240" w:lineRule="auto"/>
            <w:ind w:left="360" w:hanging="360"/>
          </w:pPr>
        </w:pPrChange>
      </w:pPr>
      <w:r w:rsidRPr="00534C9D">
        <w:rPr>
          <w:rFonts w:ascii="Times New Roman" w:hAnsi="Times New Roman"/>
          <w:sz w:val="24"/>
          <w:rPrChange w:id="161" w:author="Jay Van Bavel" w:date="2016-06-22T17:11:00Z">
            <w:rPr/>
          </w:rPrChange>
        </w:rPr>
        <w:t>Dependent measure: Measure participants’ moral judgments by their rating of whether or not the action described in the dilemma was appropriate or inappropriate (binary choice).</w:t>
      </w:r>
    </w:p>
    <w:p w:rsidR="00823670" w:rsidRPr="00823670" w:rsidRDefault="00823670" w:rsidP="00823670">
      <w:pPr>
        <w:pStyle w:val="ListParagraph"/>
        <w:widowControl w:val="0"/>
        <w:numPr>
          <w:ilvl w:val="0"/>
          <w:numId w:val="2"/>
        </w:numPr>
        <w:spacing w:line="240" w:lineRule="auto"/>
        <w:rPr>
          <w:ins w:id="162" w:author="Jay Van Bavel" w:date="2016-06-22T17:10:00Z"/>
          <w:rFonts w:ascii="Times New Roman" w:hAnsi="Times New Roman"/>
          <w:sz w:val="24"/>
          <w:rPrChange w:id="163" w:author="Jay Van Bavel" w:date="2016-06-22T17:11:00Z">
            <w:rPr>
              <w:ins w:id="164" w:author="Jay Van Bavel" w:date="2016-06-22T17:10:00Z"/>
            </w:rPr>
          </w:rPrChange>
        </w:rPr>
      </w:pPr>
    </w:p>
    <w:p w:rsidR="00534C9D" w:rsidRDefault="00534C9D">
      <w:pPr>
        <w:pStyle w:val="ListParagraph"/>
        <w:widowControl w:val="0"/>
        <w:numPr>
          <w:ins w:id="165" w:author="Jay Van Bavel" w:date="2016-06-22T17:10:00Z"/>
        </w:numPr>
        <w:spacing w:line="240" w:lineRule="auto"/>
        <w:ind w:left="360"/>
        <w:rPr>
          <w:ins w:id="166" w:author="Jay Van Bavel" w:date="2016-06-22T17:10:00Z"/>
          <w:rFonts w:ascii="Times New Roman" w:eastAsia="Times New Roman" w:hAnsi="Times New Roman" w:cs="Times New Roman"/>
          <w:sz w:val="24"/>
          <w:szCs w:val="24"/>
        </w:rPr>
        <w:pPrChange w:id="167" w:author="Jay Van Bavel" w:date="2016-06-22T17:11:00Z">
          <w:pPr>
            <w:pStyle w:val="ListParagraph"/>
            <w:widowControl w:val="0"/>
            <w:spacing w:line="240" w:lineRule="auto"/>
            <w:ind w:left="0"/>
          </w:pPr>
        </w:pPrChange>
      </w:pPr>
    </w:p>
    <w:p w:rsidR="00534C9D" w:rsidRPr="00534C9D" w:rsidRDefault="00534C9D">
      <w:pPr>
        <w:pStyle w:val="ListParagraph"/>
        <w:widowControl w:val="0"/>
        <w:numPr>
          <w:ilvl w:val="0"/>
          <w:numId w:val="2"/>
        </w:numPr>
        <w:spacing w:line="240" w:lineRule="auto"/>
        <w:rPr>
          <w:del w:id="168" w:author="Jay Van Bavel" w:date="2016-06-22T17:10:00Z"/>
          <w:rFonts w:ascii="Times New Roman" w:eastAsia="Times New Roman" w:hAnsi="Times New Roman" w:cs="Times New Roman"/>
          <w:sz w:val="24"/>
          <w:szCs w:val="24"/>
          <w:rPrChange w:id="169" w:author="Jay Van Bavel" w:date="2016-06-22T17:11:00Z">
            <w:rPr>
              <w:del w:id="170" w:author="Jay Van Bavel" w:date="2016-06-22T17:10:00Z"/>
            </w:rPr>
          </w:rPrChange>
        </w:rPr>
        <w:pPrChange w:id="171" w:author="Jessica Stanis" w:date="2016-05-31T10:41:00Z">
          <w:pPr>
            <w:pStyle w:val="ListParagraph"/>
          </w:pPr>
        </w:pPrChange>
      </w:pPr>
    </w:p>
    <w:p w:rsidR="00534C9D" w:rsidRPr="00534C9D" w:rsidRDefault="00534C9D">
      <w:pPr>
        <w:pStyle w:val="ListParagraph"/>
        <w:widowControl w:val="0"/>
        <w:numPr>
          <w:ilvl w:val="0"/>
          <w:numId w:val="2"/>
        </w:numPr>
        <w:spacing w:line="240" w:lineRule="auto"/>
        <w:rPr>
          <w:ins w:id="172" w:author="Jay Van Bavel" w:date="2016-06-22T17:10:00Z"/>
          <w:rFonts w:ascii="Times New Roman" w:hAnsi="Times New Roman"/>
          <w:color w:val="auto"/>
          <w:sz w:val="24"/>
          <w:szCs w:val="20"/>
          <w:rPrChange w:id="173" w:author="Jay Van Bavel" w:date="2016-06-22T17:11:00Z">
            <w:rPr>
              <w:ins w:id="174" w:author="Jay Van Bavel" w:date="2016-06-22T17:10:00Z"/>
              <w:color w:val="auto"/>
              <w:szCs w:val="20"/>
            </w:rPr>
          </w:rPrChange>
        </w:rPr>
        <w:pPrChange w:id="175" w:author="Jay Van Bavel" w:date="2016-06-22T17:10:00Z">
          <w:pPr/>
        </w:pPrChange>
      </w:pPr>
      <w:commentRangeStart w:id="176"/>
      <w:del w:id="177" w:author="Jay Van Bavel" w:date="2016-06-22T17:12:00Z">
        <w:r w:rsidRPr="00534C9D">
          <w:rPr>
            <w:rFonts w:ascii="Times New Roman" w:hAnsi="Times New Roman"/>
            <w:sz w:val="24"/>
            <w:rPrChange w:id="178" w:author="Jay Van Bavel" w:date="2016-06-22T17:11:00Z">
              <w:rPr/>
            </w:rPrChange>
          </w:rPr>
          <w:delText xml:space="preserve">Analyze fMRI scans </w:delText>
        </w:r>
        <w:commentRangeEnd w:id="176"/>
        <w:r w:rsidRPr="00534C9D">
          <w:rPr>
            <w:rStyle w:val="CommentReference"/>
            <w:rFonts w:ascii="Times New Roman" w:hAnsi="Times New Roman"/>
            <w:sz w:val="24"/>
            <w:rPrChange w:id="179" w:author="Jay Van Bavel" w:date="2016-06-22T17:11:00Z">
              <w:rPr>
                <w:rStyle w:val="CommentReference"/>
              </w:rPr>
            </w:rPrChange>
          </w:rPr>
          <w:commentReference w:id="176"/>
        </w:r>
        <w:r w:rsidRPr="00534C9D">
          <w:rPr>
            <w:rFonts w:ascii="Times New Roman" w:hAnsi="Times New Roman"/>
            <w:sz w:val="24"/>
            <w:rPrChange w:id="181" w:author="Jay Van Bavel" w:date="2016-06-22T17:11:00Z">
              <w:rPr>
                <w:sz w:val="18"/>
                <w:szCs w:val="18"/>
              </w:rPr>
            </w:rPrChange>
          </w:rPr>
          <w:delText xml:space="preserve">for each participant during each task. </w:delText>
        </w:r>
      </w:del>
      <w:ins w:id="182" w:author="Jay Van Bavel" w:date="2016-06-22T17:10:00Z">
        <w:r w:rsidRPr="00534C9D">
          <w:rPr>
            <w:rFonts w:ascii="Times New Roman" w:hAnsi="Times New Roman"/>
            <w:color w:val="auto"/>
            <w:sz w:val="24"/>
            <w:szCs w:val="20"/>
            <w:rPrChange w:id="183" w:author="Jay Van Bavel" w:date="2016-06-22T17:11:00Z">
              <w:rPr>
                <w:rFonts w:ascii="Times" w:hAnsi="Times"/>
                <w:color w:val="auto"/>
                <w:sz w:val="20"/>
                <w:szCs w:val="20"/>
              </w:rPr>
            </w:rPrChange>
          </w:rPr>
          <w:t xml:space="preserve">Before statistical analysis, images for all participants should be </w:t>
        </w:r>
        <w:proofErr w:type="spellStart"/>
        <w:r w:rsidRPr="00534C9D">
          <w:rPr>
            <w:rFonts w:ascii="Times New Roman" w:hAnsi="Times New Roman"/>
            <w:color w:val="auto"/>
            <w:sz w:val="24"/>
            <w:szCs w:val="20"/>
            <w:rPrChange w:id="184" w:author="Jay Van Bavel" w:date="2016-06-22T17:11:00Z">
              <w:rPr>
                <w:rFonts w:ascii="Times" w:hAnsi="Times"/>
                <w:color w:val="auto"/>
                <w:sz w:val="20"/>
                <w:szCs w:val="20"/>
              </w:rPr>
            </w:rPrChange>
          </w:rPr>
          <w:t>coregistered</w:t>
        </w:r>
        <w:proofErr w:type="spellEnd"/>
        <w:r w:rsidRPr="00534C9D">
          <w:rPr>
            <w:rFonts w:ascii="Times New Roman" w:hAnsi="Times New Roman"/>
            <w:color w:val="auto"/>
            <w:sz w:val="24"/>
            <w:szCs w:val="20"/>
            <w:rPrChange w:id="185" w:author="Jay Van Bavel" w:date="2016-06-22T17:11:00Z">
              <w:rPr>
                <w:rFonts w:ascii="Times" w:hAnsi="Times"/>
                <w:color w:val="auto"/>
                <w:sz w:val="20"/>
                <w:szCs w:val="20"/>
              </w:rPr>
            </w:rPrChange>
          </w:rPr>
          <w:t xml:space="preserve"> using a 12-parameter automatic algorithm and smoothed with an 8-mm full width at half maximum 3D Gaussian filter. </w:t>
        </w:r>
      </w:ins>
    </w:p>
    <w:p w:rsidR="00823670" w:rsidRPr="00823670" w:rsidRDefault="00823670" w:rsidP="00823670">
      <w:pPr>
        <w:numPr>
          <w:ins w:id="186" w:author="Jay Van Bavel" w:date="2016-06-22T17:10:00Z"/>
        </w:numPr>
        <w:rPr>
          <w:ins w:id="187" w:author="Jay Van Bavel" w:date="2016-06-22T17:10:00Z"/>
          <w:rFonts w:ascii="Times New Roman" w:hAnsi="Times New Roman"/>
          <w:color w:val="auto"/>
          <w:sz w:val="24"/>
          <w:szCs w:val="20"/>
        </w:rPr>
      </w:pPr>
    </w:p>
    <w:p w:rsidR="00534C9D" w:rsidRPr="00534C9D" w:rsidRDefault="00362AF4">
      <w:pPr>
        <w:pStyle w:val="ListParagraph"/>
        <w:numPr>
          <w:ilvl w:val="0"/>
          <w:numId w:val="2"/>
          <w:ins w:id="188" w:author="Unknown"/>
        </w:numPr>
        <w:rPr>
          <w:ins w:id="189" w:author="Jay Van Bavel" w:date="2016-06-22T17:10:00Z"/>
          <w:rFonts w:ascii="Times New Roman" w:hAnsi="Times New Roman"/>
          <w:color w:val="auto"/>
          <w:sz w:val="24"/>
          <w:szCs w:val="20"/>
          <w:rPrChange w:id="190" w:author="Jay Van Bavel" w:date="2016-06-22T17:13:00Z">
            <w:rPr>
              <w:ins w:id="191" w:author="Jay Van Bavel" w:date="2016-06-22T17:10:00Z"/>
            </w:rPr>
          </w:rPrChange>
        </w:rPr>
        <w:pPrChange w:id="192" w:author="Jay Van Bavel" w:date="2016-06-22T17:13:00Z">
          <w:pPr>
            <w:pStyle w:val="ListParagraph"/>
            <w:widowControl w:val="0"/>
            <w:spacing w:line="240" w:lineRule="auto"/>
            <w:ind w:left="0"/>
          </w:pPr>
        </w:pPrChange>
      </w:pPr>
      <w:commentRangeStart w:id="193"/>
      <w:ins w:id="194" w:author="Jay Van Bavel" w:date="2016-06-22T17:12:00Z">
        <w:r w:rsidRPr="00823670">
          <w:rPr>
            <w:rFonts w:ascii="Times New Roman" w:hAnsi="Times New Roman"/>
            <w:sz w:val="24"/>
          </w:rPr>
          <w:t xml:space="preserve">Analyze fMRI scans </w:t>
        </w:r>
        <w:commentRangeEnd w:id="193"/>
        <w:r w:rsidRPr="00823670">
          <w:rPr>
            <w:rStyle w:val="CommentReference"/>
            <w:rFonts w:ascii="Times New Roman" w:hAnsi="Times New Roman"/>
            <w:sz w:val="24"/>
          </w:rPr>
          <w:commentReference w:id="193"/>
        </w:r>
        <w:r w:rsidRPr="00823670">
          <w:rPr>
            <w:rFonts w:ascii="Times New Roman" w:hAnsi="Times New Roman"/>
            <w:sz w:val="24"/>
          </w:rPr>
          <w:t xml:space="preserve">for each participant during each task. </w:t>
        </w:r>
        <w:r>
          <w:rPr>
            <w:rFonts w:ascii="Times New Roman" w:hAnsi="Times New Roman"/>
            <w:color w:val="auto"/>
            <w:sz w:val="24"/>
            <w:szCs w:val="20"/>
          </w:rPr>
          <w:t>T</w:t>
        </w:r>
        <w:r w:rsidRPr="00362AF4">
          <w:rPr>
            <w:rFonts w:ascii="Times New Roman" w:hAnsi="Times New Roman"/>
            <w:color w:val="auto"/>
            <w:sz w:val="24"/>
            <w:szCs w:val="20"/>
          </w:rPr>
          <w:t xml:space="preserve">he images contained in each response window </w:t>
        </w:r>
        <w:r>
          <w:rPr>
            <w:rFonts w:ascii="Times New Roman" w:hAnsi="Times New Roman"/>
            <w:color w:val="auto"/>
            <w:sz w:val="24"/>
            <w:szCs w:val="20"/>
          </w:rPr>
          <w:t>should be</w:t>
        </w:r>
        <w:r w:rsidRPr="00362AF4">
          <w:rPr>
            <w:rFonts w:ascii="Times New Roman" w:hAnsi="Times New Roman"/>
            <w:color w:val="auto"/>
            <w:sz w:val="24"/>
            <w:szCs w:val="20"/>
          </w:rPr>
          <w:t xml:space="preserve"> analyzed with the use of a </w:t>
        </w:r>
        <w:proofErr w:type="spellStart"/>
        <w:r w:rsidRPr="00362AF4">
          <w:rPr>
            <w:rFonts w:ascii="Times New Roman" w:hAnsi="Times New Roman"/>
            <w:color w:val="auto"/>
            <w:sz w:val="24"/>
            <w:szCs w:val="20"/>
          </w:rPr>
          <w:t>voxelwise</w:t>
        </w:r>
        <w:proofErr w:type="spellEnd"/>
        <w:r w:rsidRPr="00362AF4">
          <w:rPr>
            <w:rFonts w:ascii="Times New Roman" w:hAnsi="Times New Roman"/>
            <w:color w:val="auto"/>
            <w:sz w:val="24"/>
            <w:szCs w:val="20"/>
          </w:rPr>
          <w:t xml:space="preserve"> mixed-effects ANOVA with participant as a random effect, and dilemma-type, block, and response-relative image as fixed effects. Statistical maps of </w:t>
        </w:r>
        <w:proofErr w:type="spellStart"/>
        <w:r w:rsidRPr="00362AF4">
          <w:rPr>
            <w:rFonts w:ascii="Times New Roman" w:hAnsi="Times New Roman"/>
            <w:color w:val="auto"/>
            <w:sz w:val="24"/>
            <w:szCs w:val="20"/>
          </w:rPr>
          <w:t>voxelwise</w:t>
        </w:r>
        <w:proofErr w:type="spellEnd"/>
        <w:r w:rsidRPr="00362AF4">
          <w:rPr>
            <w:rFonts w:ascii="Times New Roman" w:hAnsi="Times New Roman"/>
            <w:color w:val="auto"/>
            <w:sz w:val="24"/>
            <w:szCs w:val="20"/>
          </w:rPr>
          <w:t xml:space="preserve"> F-ratios </w:t>
        </w:r>
        <w:r>
          <w:rPr>
            <w:rFonts w:ascii="Times New Roman" w:hAnsi="Times New Roman"/>
            <w:color w:val="auto"/>
            <w:sz w:val="24"/>
            <w:szCs w:val="20"/>
          </w:rPr>
          <w:t>should be</w:t>
        </w:r>
        <w:r w:rsidRPr="00362AF4">
          <w:rPr>
            <w:rFonts w:ascii="Times New Roman" w:hAnsi="Times New Roman"/>
            <w:color w:val="auto"/>
            <w:sz w:val="24"/>
            <w:szCs w:val="20"/>
          </w:rPr>
          <w:t xml:space="preserve"> </w:t>
        </w:r>
        <w:proofErr w:type="spellStart"/>
        <w:r w:rsidRPr="00362AF4">
          <w:rPr>
            <w:rFonts w:ascii="Times New Roman" w:hAnsi="Times New Roman"/>
            <w:color w:val="auto"/>
            <w:sz w:val="24"/>
            <w:szCs w:val="20"/>
          </w:rPr>
          <w:t>thresholded</w:t>
        </w:r>
        <w:proofErr w:type="spellEnd"/>
        <w:r w:rsidRPr="00362AF4">
          <w:rPr>
            <w:rFonts w:ascii="Times New Roman" w:hAnsi="Times New Roman"/>
            <w:color w:val="auto"/>
            <w:sz w:val="24"/>
            <w:szCs w:val="20"/>
          </w:rPr>
          <w:t xml:space="preserve"> for </w:t>
        </w:r>
      </w:ins>
      <w:ins w:id="195" w:author="Jay Van Bavel" w:date="2016-07-06T13:15:00Z">
        <w:r w:rsidR="00C9545C">
          <w:rPr>
            <w:rFonts w:ascii="Times New Roman" w:hAnsi="Times New Roman"/>
            <w:color w:val="auto"/>
            <w:sz w:val="24"/>
            <w:szCs w:val="20"/>
          </w:rPr>
          <w:t xml:space="preserve">statistical </w:t>
        </w:r>
      </w:ins>
      <w:ins w:id="196" w:author="Jay Van Bavel" w:date="2016-06-22T17:12:00Z">
        <w:r w:rsidRPr="00362AF4">
          <w:rPr>
            <w:rFonts w:ascii="Times New Roman" w:hAnsi="Times New Roman"/>
            <w:color w:val="auto"/>
            <w:sz w:val="24"/>
            <w:szCs w:val="20"/>
          </w:rPr>
          <w:t>significance (</w:t>
        </w:r>
        <w:r>
          <w:rPr>
            <w:rFonts w:ascii="Times New Roman" w:hAnsi="Times New Roman"/>
            <w:color w:val="auto"/>
            <w:sz w:val="24"/>
            <w:szCs w:val="20"/>
          </w:rPr>
          <w:t>P = 0.0005) and cluster size (</w:t>
        </w:r>
        <w:r w:rsidRPr="00362AF4">
          <w:rPr>
            <w:rFonts w:ascii="Times New Roman" w:hAnsi="Times New Roman"/>
            <w:color w:val="auto"/>
            <w:sz w:val="24"/>
            <w:szCs w:val="20"/>
          </w:rPr>
          <w:t xml:space="preserve">8 </w:t>
        </w:r>
        <w:r>
          <w:rPr>
            <w:rFonts w:ascii="Times New Roman" w:hAnsi="Times New Roman"/>
            <w:color w:val="auto"/>
            <w:sz w:val="24"/>
            <w:szCs w:val="20"/>
          </w:rPr>
          <w:t xml:space="preserve">contiguous </w:t>
        </w:r>
        <w:r w:rsidRPr="00362AF4">
          <w:rPr>
            <w:rFonts w:ascii="Times New Roman" w:hAnsi="Times New Roman"/>
            <w:color w:val="auto"/>
            <w:sz w:val="24"/>
            <w:szCs w:val="20"/>
          </w:rPr>
          <w:t xml:space="preserve">voxels). </w:t>
        </w:r>
        <w:r>
          <w:rPr>
            <w:rFonts w:ascii="Times New Roman" w:hAnsi="Times New Roman"/>
            <w:color w:val="auto"/>
            <w:sz w:val="24"/>
            <w:szCs w:val="20"/>
          </w:rPr>
          <w:t xml:space="preserve">The </w:t>
        </w:r>
        <w:r w:rsidRPr="00362AF4">
          <w:rPr>
            <w:rFonts w:ascii="Times New Roman" w:hAnsi="Times New Roman"/>
            <w:color w:val="auto"/>
            <w:sz w:val="24"/>
            <w:szCs w:val="20"/>
          </w:rPr>
          <w:t>planned comparisons for significant diff</w:t>
        </w:r>
        <w:r>
          <w:rPr>
            <w:rFonts w:ascii="Times New Roman" w:hAnsi="Times New Roman"/>
            <w:color w:val="auto"/>
            <w:sz w:val="24"/>
            <w:szCs w:val="20"/>
          </w:rPr>
          <w:t xml:space="preserve">erences between conditions </w:t>
        </w:r>
      </w:ins>
      <w:ins w:id="197" w:author="Jay Van Bavel" w:date="2016-06-22T17:13:00Z">
        <w:r>
          <w:rPr>
            <w:rFonts w:ascii="Times New Roman" w:hAnsi="Times New Roman"/>
            <w:color w:val="auto"/>
            <w:sz w:val="24"/>
            <w:szCs w:val="20"/>
          </w:rPr>
          <w:t xml:space="preserve">should be </w:t>
        </w:r>
        <w:proofErr w:type="spellStart"/>
        <w:r>
          <w:rPr>
            <w:rFonts w:ascii="Times New Roman" w:hAnsi="Times New Roman"/>
            <w:color w:val="auto"/>
            <w:sz w:val="24"/>
            <w:szCs w:val="20"/>
          </w:rPr>
          <w:t>thresholded</w:t>
        </w:r>
        <w:proofErr w:type="spellEnd"/>
        <w:r>
          <w:rPr>
            <w:rFonts w:ascii="Times New Roman" w:hAnsi="Times New Roman"/>
            <w:color w:val="auto"/>
            <w:sz w:val="24"/>
            <w:szCs w:val="20"/>
          </w:rPr>
          <w:t xml:space="preserve"> for </w:t>
        </w:r>
      </w:ins>
      <w:ins w:id="198" w:author="Jay Van Bavel" w:date="2016-07-06T13:15:00Z">
        <w:r w:rsidR="00C9545C">
          <w:rPr>
            <w:rFonts w:ascii="Times New Roman" w:hAnsi="Times New Roman"/>
            <w:color w:val="auto"/>
            <w:sz w:val="24"/>
            <w:szCs w:val="20"/>
          </w:rPr>
          <w:t xml:space="preserve">statistical </w:t>
        </w:r>
      </w:ins>
      <w:ins w:id="199" w:author="Jay Van Bavel" w:date="2016-06-22T17:13:00Z">
        <w:r>
          <w:rPr>
            <w:rFonts w:ascii="Times New Roman" w:hAnsi="Times New Roman"/>
            <w:color w:val="auto"/>
            <w:sz w:val="24"/>
            <w:szCs w:val="20"/>
          </w:rPr>
          <w:t xml:space="preserve">significance </w:t>
        </w:r>
      </w:ins>
      <w:ins w:id="200" w:author="Jay Van Bavel" w:date="2016-06-22T17:12:00Z">
        <w:r>
          <w:rPr>
            <w:rFonts w:ascii="Times New Roman" w:hAnsi="Times New Roman"/>
            <w:color w:val="auto"/>
            <w:sz w:val="24"/>
            <w:szCs w:val="20"/>
          </w:rPr>
          <w:t xml:space="preserve">(P = </w:t>
        </w:r>
        <w:r w:rsidRPr="00362AF4">
          <w:rPr>
            <w:rFonts w:ascii="Times New Roman" w:hAnsi="Times New Roman"/>
            <w:color w:val="auto"/>
            <w:sz w:val="24"/>
            <w:szCs w:val="20"/>
          </w:rPr>
          <w:t xml:space="preserve">0.05, </w:t>
        </w:r>
      </w:ins>
      <w:ins w:id="201" w:author="Jay Van Bavel" w:date="2016-06-22T17:13:00Z">
        <w:r>
          <w:rPr>
            <w:rFonts w:ascii="Times New Roman" w:hAnsi="Times New Roman"/>
            <w:color w:val="auto"/>
            <w:sz w:val="24"/>
            <w:szCs w:val="20"/>
          </w:rPr>
          <w:t xml:space="preserve">and </w:t>
        </w:r>
      </w:ins>
      <w:ins w:id="202" w:author="Jay Van Bavel" w:date="2016-06-22T17:12:00Z">
        <w:r>
          <w:rPr>
            <w:rFonts w:ascii="Times New Roman" w:hAnsi="Times New Roman"/>
            <w:color w:val="auto"/>
            <w:sz w:val="24"/>
            <w:szCs w:val="20"/>
          </w:rPr>
          <w:t>cluster size (8 voxels).</w:t>
        </w:r>
      </w:ins>
    </w:p>
    <w:p w:rsidR="00534C9D" w:rsidRDefault="00534C9D">
      <w:pPr>
        <w:widowControl w:val="0"/>
        <w:numPr>
          <w:ins w:id="203" w:author="Jay Van Bavel" w:date="2016-06-22T17:10:00Z"/>
        </w:numPr>
        <w:spacing w:line="240" w:lineRule="auto"/>
        <w:rPr>
          <w:ins w:id="204" w:author="Jay Van Bavel" w:date="2016-06-22T17:10:00Z"/>
          <w:rFonts w:ascii="Times New Roman" w:eastAsia="Times New Roman" w:hAnsi="Times New Roman" w:cs="Times New Roman"/>
          <w:sz w:val="24"/>
          <w:szCs w:val="24"/>
        </w:rPr>
        <w:pPrChange w:id="205" w:author="Jay Van Bavel" w:date="2016-06-22T17:10:00Z">
          <w:pPr>
            <w:pStyle w:val="ListParagraph"/>
            <w:widowControl w:val="0"/>
            <w:numPr>
              <w:numId w:val="2"/>
            </w:numPr>
            <w:spacing w:line="240" w:lineRule="auto"/>
            <w:ind w:left="360" w:hanging="360"/>
          </w:pPr>
        </w:pPrChange>
      </w:pPr>
    </w:p>
    <w:p w:rsidR="00A25FFD" w:rsidRDefault="00A25FFD" w:rsidP="00005685">
      <w:pPr>
        <w:pStyle w:val="ListParagraph"/>
        <w:widowControl w:val="0"/>
        <w:numPr>
          <w:ilvl w:val="0"/>
          <w:numId w:val="2"/>
          <w:ins w:id="206" w:author="Jay Van Bavel" w:date="2016-06-22T17:10:00Z"/>
        </w:numPr>
        <w:spacing w:line="240" w:lineRule="auto"/>
        <w:rPr>
          <w:rFonts w:ascii="Times New Roman" w:eastAsia="Times New Roman" w:hAnsi="Times New Roman" w:cs="Times New Roman"/>
          <w:sz w:val="24"/>
          <w:szCs w:val="24"/>
        </w:rPr>
      </w:pPr>
      <w:del w:id="207" w:author="Jessica Stanis" w:date="2016-05-31T12:53:00Z">
        <w:r w:rsidDel="0050368D">
          <w:rPr>
            <w:rFonts w:ascii="Times New Roman" w:eastAsia="Times New Roman" w:hAnsi="Times New Roman" w:cs="Times New Roman"/>
            <w:sz w:val="24"/>
            <w:szCs w:val="24"/>
          </w:rPr>
          <w:delText xml:space="preserve"> </w:delText>
        </w:r>
      </w:del>
      <w:r>
        <w:rPr>
          <w:rFonts w:ascii="Times New Roman" w:eastAsia="Times New Roman" w:hAnsi="Times New Roman" w:cs="Times New Roman"/>
          <w:sz w:val="24"/>
          <w:szCs w:val="24"/>
        </w:rPr>
        <w:t>Measure the percentage change, relative to the baseline, in brain activity for each of the crucial brain areas at play.</w:t>
      </w:r>
    </w:p>
    <w:p w:rsidR="00534C9D" w:rsidRDefault="00534C9D">
      <w:pPr>
        <w:pStyle w:val="ListParagraph"/>
        <w:spacing w:line="240" w:lineRule="auto"/>
        <w:rPr>
          <w:del w:id="208" w:author="Jessica Stanis" w:date="2016-05-31T11:12:00Z"/>
          <w:rFonts w:ascii="Times New Roman" w:eastAsia="Times New Roman" w:hAnsi="Times New Roman" w:cs="Times New Roman"/>
          <w:sz w:val="24"/>
          <w:szCs w:val="24"/>
        </w:rPr>
        <w:pPrChange w:id="209" w:author="Jessica Stanis" w:date="2016-05-31T10:41:00Z">
          <w:pPr>
            <w:pStyle w:val="ListParagraph"/>
          </w:pPr>
        </w:pPrChange>
      </w:pPr>
    </w:p>
    <w:p w:rsidR="00D263B2" w:rsidRDefault="00D263B2" w:rsidP="00005685">
      <w:pPr>
        <w:widowControl w:val="0"/>
        <w:spacing w:line="240" w:lineRule="auto"/>
      </w:pPr>
    </w:p>
    <w:p w:rsidR="00534C9D" w:rsidRDefault="00CE1FC5">
      <w:pPr>
        <w:widowControl w:val="0"/>
        <w:spacing w:line="240" w:lineRule="auto"/>
        <w:rPr>
          <w:ins w:id="210" w:author="Jessica Stanis" w:date="2016-05-31T11:12:00Z"/>
          <w:rFonts w:ascii="Times New Roman" w:eastAsia="Times New Roman" w:hAnsi="Times New Roman" w:cs="Times New Roman"/>
          <w:b/>
          <w:sz w:val="28"/>
          <w:szCs w:val="28"/>
        </w:rPr>
        <w:pPrChange w:id="211" w:author="Jessica Stanis" w:date="2016-05-31T10:41:00Z">
          <w:pPr>
            <w:widowControl w:val="0"/>
            <w:spacing w:after="200" w:line="240" w:lineRule="auto"/>
          </w:pPr>
        </w:pPrChange>
      </w:pPr>
      <w:r w:rsidRPr="007F484D">
        <w:rPr>
          <w:rFonts w:ascii="Times New Roman" w:eastAsia="Times New Roman" w:hAnsi="Times New Roman" w:cs="Times New Roman"/>
          <w:b/>
          <w:sz w:val="28"/>
          <w:szCs w:val="28"/>
        </w:rPr>
        <w:t>Representative Result</w:t>
      </w:r>
    </w:p>
    <w:p w:rsidR="00534C9D" w:rsidRDefault="00534C9D">
      <w:pPr>
        <w:widowControl w:val="0"/>
        <w:spacing w:line="240" w:lineRule="auto"/>
        <w:rPr>
          <w:sz w:val="28"/>
          <w:szCs w:val="28"/>
        </w:rPr>
        <w:pPrChange w:id="212" w:author="Jessica Stanis" w:date="2016-05-31T10:41:00Z">
          <w:pPr>
            <w:widowControl w:val="0"/>
            <w:spacing w:after="200" w:line="240" w:lineRule="auto"/>
          </w:pPr>
        </w:pPrChange>
      </w:pPr>
    </w:p>
    <w:p w:rsidR="00534C9D" w:rsidRDefault="00CA28E7">
      <w:pPr>
        <w:widowControl w:val="0"/>
        <w:spacing w:line="240" w:lineRule="auto"/>
        <w:rPr>
          <w:rFonts w:ascii="Times New Roman" w:eastAsia="Times New Roman" w:hAnsi="Times New Roman" w:cs="Times New Roman"/>
          <w:sz w:val="24"/>
          <w:szCs w:val="24"/>
        </w:rPr>
        <w:pPrChange w:id="213" w:author="Jessica Stanis" w:date="2016-05-31T10:41:00Z">
          <w:pPr>
            <w:widowControl w:val="0"/>
            <w:spacing w:after="200" w:line="240" w:lineRule="auto"/>
          </w:pPr>
        </w:pPrChange>
      </w:pPr>
      <w:r>
        <w:rPr>
          <w:rFonts w:ascii="Times New Roman" w:eastAsia="Times New Roman" w:hAnsi="Times New Roman" w:cs="Times New Roman"/>
          <w:sz w:val="24"/>
          <w:szCs w:val="24"/>
        </w:rPr>
        <w:t>The</w:t>
      </w:r>
      <w:r w:rsidR="00CE1FC5">
        <w:rPr>
          <w:rFonts w:ascii="Times New Roman" w:eastAsia="Times New Roman" w:hAnsi="Times New Roman" w:cs="Times New Roman"/>
          <w:sz w:val="24"/>
          <w:szCs w:val="24"/>
        </w:rPr>
        <w:t xml:space="preserve"> brain data support</w:t>
      </w:r>
      <w:r>
        <w:rPr>
          <w:rFonts w:ascii="Times New Roman" w:eastAsia="Times New Roman" w:hAnsi="Times New Roman" w:cs="Times New Roman"/>
          <w:sz w:val="24"/>
          <w:szCs w:val="24"/>
        </w:rPr>
        <w:t>s the idea that emotion is more involved in</w:t>
      </w:r>
      <w:r w:rsidR="00CE1FC5">
        <w:rPr>
          <w:rFonts w:ascii="Times New Roman" w:eastAsia="Times New Roman" w:hAnsi="Times New Roman" w:cs="Times New Roman"/>
          <w:sz w:val="24"/>
          <w:szCs w:val="24"/>
        </w:rPr>
        <w:t xml:space="preserve"> personal moral dilemmas than impersonal dilemmas</w:t>
      </w:r>
      <w:r>
        <w:rPr>
          <w:rFonts w:ascii="Times New Roman" w:eastAsia="Times New Roman" w:hAnsi="Times New Roman" w:cs="Times New Roman"/>
          <w:sz w:val="24"/>
          <w:szCs w:val="24"/>
        </w:rPr>
        <w:t xml:space="preserve"> and non-moral dilemmas (</w:t>
      </w:r>
      <w:commentRangeStart w:id="214"/>
      <w:r w:rsidR="00534C9D" w:rsidRPr="00534C9D">
        <w:rPr>
          <w:rFonts w:ascii="Times New Roman" w:eastAsia="Times New Roman" w:hAnsi="Times New Roman" w:cs="Times New Roman"/>
          <w:b/>
          <w:sz w:val="24"/>
          <w:szCs w:val="24"/>
          <w:rPrChange w:id="215" w:author="Jessica Stanis" w:date="2016-05-31T10:50:00Z">
            <w:rPr>
              <w:rFonts w:ascii="Times New Roman" w:eastAsia="Times New Roman" w:hAnsi="Times New Roman" w:cs="Times New Roman"/>
              <w:sz w:val="24"/>
              <w:szCs w:val="24"/>
            </w:rPr>
          </w:rPrChange>
        </w:rPr>
        <w:t>Figure 1</w:t>
      </w:r>
      <w:commentRangeEnd w:id="214"/>
      <w:r w:rsidR="0034071E">
        <w:rPr>
          <w:rStyle w:val="CommentReference"/>
        </w:rPr>
        <w:commentReference w:id="214"/>
      </w:r>
      <w:r>
        <w:rPr>
          <w:rFonts w:ascii="Times New Roman" w:eastAsia="Times New Roman" w:hAnsi="Times New Roman" w:cs="Times New Roman"/>
          <w:sz w:val="24"/>
          <w:szCs w:val="24"/>
        </w:rPr>
        <w:t>)</w:t>
      </w:r>
      <w:r w:rsidR="00CE1FC5">
        <w:rPr>
          <w:rFonts w:ascii="Times New Roman" w:eastAsia="Times New Roman" w:hAnsi="Times New Roman" w:cs="Times New Roman"/>
          <w:sz w:val="24"/>
          <w:szCs w:val="24"/>
        </w:rPr>
        <w:t xml:space="preserve">. Brain areas </w:t>
      </w:r>
      <w:del w:id="218" w:author="Jay Van Bavel" w:date="2016-06-22T17:18:00Z">
        <w:r w:rsidR="00CE1FC5" w:rsidDel="004C4818">
          <w:rPr>
            <w:rFonts w:ascii="Times New Roman" w:eastAsia="Times New Roman" w:hAnsi="Times New Roman" w:cs="Times New Roman"/>
            <w:sz w:val="24"/>
            <w:szCs w:val="24"/>
          </w:rPr>
          <w:delText xml:space="preserve">associated </w:delText>
        </w:r>
      </w:del>
      <w:ins w:id="219" w:author="Jay Van Bavel" w:date="2016-06-22T17:18:00Z">
        <w:r w:rsidR="004C4818">
          <w:rPr>
            <w:rFonts w:ascii="Times New Roman" w:eastAsia="Times New Roman" w:hAnsi="Times New Roman" w:cs="Times New Roman"/>
            <w:sz w:val="24"/>
            <w:szCs w:val="24"/>
          </w:rPr>
          <w:t xml:space="preserve">previously linked </w:t>
        </w:r>
      </w:ins>
      <w:r w:rsidR="00CE1FC5">
        <w:rPr>
          <w:rFonts w:ascii="Times New Roman" w:eastAsia="Times New Roman" w:hAnsi="Times New Roman" w:cs="Times New Roman"/>
          <w:sz w:val="24"/>
          <w:szCs w:val="24"/>
        </w:rPr>
        <w:t>with emotion (</w:t>
      </w:r>
      <w:r w:rsidR="00534C9D" w:rsidRPr="00534C9D">
        <w:rPr>
          <w:rFonts w:ascii="Times New Roman" w:eastAsia="Times New Roman" w:hAnsi="Times New Roman" w:cs="Times New Roman"/>
          <w:i/>
          <w:sz w:val="24"/>
          <w:szCs w:val="24"/>
          <w:rPrChange w:id="220" w:author="Jessica Stanis" w:date="2016-05-31T10:50:00Z">
            <w:rPr>
              <w:rFonts w:ascii="Times New Roman" w:eastAsia="Times New Roman" w:hAnsi="Times New Roman" w:cs="Times New Roman"/>
              <w:sz w:val="24"/>
              <w:szCs w:val="24"/>
            </w:rPr>
          </w:rPrChange>
        </w:rPr>
        <w:t>e.g.</w:t>
      </w:r>
      <w:r w:rsidR="00CE1FC5">
        <w:rPr>
          <w:rFonts w:ascii="Times New Roman" w:eastAsia="Times New Roman" w:hAnsi="Times New Roman" w:cs="Times New Roman"/>
          <w:sz w:val="24"/>
          <w:szCs w:val="24"/>
        </w:rPr>
        <w:t xml:space="preserve">, the medial frontal gyrus) were significantly more active when participants made judgments about personal dilemmas </w:t>
      </w:r>
      <w:r>
        <w:rPr>
          <w:rFonts w:ascii="Times New Roman" w:eastAsia="Times New Roman" w:hAnsi="Times New Roman" w:cs="Times New Roman"/>
          <w:sz w:val="24"/>
          <w:szCs w:val="24"/>
        </w:rPr>
        <w:t>(</w:t>
      </w:r>
      <w:r w:rsidR="00534C9D" w:rsidRPr="00534C9D">
        <w:rPr>
          <w:rFonts w:ascii="Times New Roman" w:eastAsia="Times New Roman" w:hAnsi="Times New Roman" w:cs="Times New Roman"/>
          <w:i/>
          <w:sz w:val="24"/>
          <w:szCs w:val="24"/>
          <w:rPrChange w:id="221" w:author="Jessica Stanis" w:date="2016-05-31T10:50:00Z">
            <w:rPr>
              <w:rFonts w:ascii="Times New Roman" w:eastAsia="Times New Roman" w:hAnsi="Times New Roman" w:cs="Times New Roman"/>
              <w:sz w:val="24"/>
              <w:szCs w:val="24"/>
            </w:rPr>
          </w:rPrChange>
        </w:rPr>
        <w:t>e.g.</w:t>
      </w:r>
      <w:ins w:id="222" w:author="Jessica Stanis" w:date="2016-05-31T10:50:00Z">
        <w:r w:rsidR="00005685">
          <w:rPr>
            <w:rFonts w:ascii="Times New Roman" w:eastAsia="Times New Roman" w:hAnsi="Times New Roman" w:cs="Times New Roman"/>
            <w:sz w:val="24"/>
            <w:szCs w:val="24"/>
          </w:rPr>
          <w:t>,</w:t>
        </w:r>
      </w:ins>
      <w:r>
        <w:rPr>
          <w:rFonts w:ascii="Times New Roman" w:eastAsia="Times New Roman" w:hAnsi="Times New Roman" w:cs="Times New Roman"/>
          <w:sz w:val="24"/>
          <w:szCs w:val="24"/>
        </w:rPr>
        <w:t xml:space="preserve"> the footbridge dilemma) </w:t>
      </w:r>
      <w:r w:rsidR="00CE1FC5">
        <w:rPr>
          <w:rFonts w:ascii="Times New Roman" w:eastAsia="Times New Roman" w:hAnsi="Times New Roman" w:cs="Times New Roman"/>
          <w:sz w:val="24"/>
          <w:szCs w:val="24"/>
        </w:rPr>
        <w:t>than when they made judgments about impersonal dilemmas</w:t>
      </w:r>
      <w:r>
        <w:rPr>
          <w:rFonts w:ascii="Times New Roman" w:eastAsia="Times New Roman" w:hAnsi="Times New Roman" w:cs="Times New Roman"/>
          <w:sz w:val="24"/>
          <w:szCs w:val="24"/>
        </w:rPr>
        <w:t xml:space="preserve"> (</w:t>
      </w:r>
      <w:r w:rsidR="00534C9D" w:rsidRPr="00534C9D">
        <w:rPr>
          <w:rFonts w:ascii="Times New Roman" w:eastAsia="Times New Roman" w:hAnsi="Times New Roman" w:cs="Times New Roman"/>
          <w:i/>
          <w:sz w:val="24"/>
          <w:szCs w:val="24"/>
          <w:rPrChange w:id="223" w:author="Jessica Stanis" w:date="2016-05-31T10:50:00Z">
            <w:rPr>
              <w:rFonts w:ascii="Times New Roman" w:eastAsia="Times New Roman" w:hAnsi="Times New Roman" w:cs="Times New Roman"/>
              <w:sz w:val="24"/>
              <w:szCs w:val="24"/>
            </w:rPr>
          </w:rPrChange>
        </w:rPr>
        <w:t>e.g.</w:t>
      </w:r>
      <w:ins w:id="224" w:author="Jessica Stanis" w:date="2016-05-31T10:50:00Z">
        <w:r w:rsidR="00005685">
          <w:rPr>
            <w:rFonts w:ascii="Times New Roman" w:eastAsia="Times New Roman" w:hAnsi="Times New Roman" w:cs="Times New Roman"/>
            <w:sz w:val="24"/>
            <w:szCs w:val="24"/>
          </w:rPr>
          <w:t>,</w:t>
        </w:r>
      </w:ins>
      <w:r>
        <w:rPr>
          <w:rFonts w:ascii="Times New Roman" w:eastAsia="Times New Roman" w:hAnsi="Times New Roman" w:cs="Times New Roman"/>
          <w:sz w:val="24"/>
          <w:szCs w:val="24"/>
        </w:rPr>
        <w:t xml:space="preserve"> the trolley dilemma)</w:t>
      </w:r>
      <w:r w:rsidR="00CE1FC5">
        <w:rPr>
          <w:rFonts w:ascii="Times New Roman" w:eastAsia="Times New Roman" w:hAnsi="Times New Roman" w:cs="Times New Roman"/>
          <w:sz w:val="24"/>
          <w:szCs w:val="24"/>
        </w:rPr>
        <w:t xml:space="preserve">. For impersonal dilemmas, brain areas </w:t>
      </w:r>
      <w:del w:id="225" w:author="Jay Van Bavel" w:date="2016-06-22T17:18:00Z">
        <w:r w:rsidR="00CE1FC5" w:rsidDel="004C4818">
          <w:rPr>
            <w:rFonts w:ascii="Times New Roman" w:eastAsia="Times New Roman" w:hAnsi="Times New Roman" w:cs="Times New Roman"/>
            <w:sz w:val="24"/>
            <w:szCs w:val="24"/>
          </w:rPr>
          <w:delText xml:space="preserve">associated </w:delText>
        </w:r>
      </w:del>
      <w:ins w:id="226" w:author="Jay Van Bavel" w:date="2016-06-22T17:18:00Z">
        <w:r w:rsidR="004C4818">
          <w:rPr>
            <w:rFonts w:ascii="Times New Roman" w:eastAsia="Times New Roman" w:hAnsi="Times New Roman" w:cs="Times New Roman"/>
            <w:sz w:val="24"/>
            <w:szCs w:val="24"/>
          </w:rPr>
          <w:t xml:space="preserve">previously linked </w:t>
        </w:r>
      </w:ins>
      <w:r w:rsidR="00CE1FC5">
        <w:rPr>
          <w:rFonts w:ascii="Times New Roman" w:eastAsia="Times New Roman" w:hAnsi="Times New Roman" w:cs="Times New Roman"/>
          <w:sz w:val="24"/>
          <w:szCs w:val="24"/>
        </w:rPr>
        <w:t>with reasoning were significantly more active tha</w:t>
      </w:r>
      <w:r>
        <w:rPr>
          <w:rFonts w:ascii="Times New Roman" w:eastAsia="Times New Roman" w:hAnsi="Times New Roman" w:cs="Times New Roman"/>
          <w:sz w:val="24"/>
          <w:szCs w:val="24"/>
        </w:rPr>
        <w:t xml:space="preserve">n when making personal dilemmas. </w:t>
      </w:r>
      <w:del w:id="227" w:author="Jay Van Bavel" w:date="2016-06-22T17:19:00Z">
        <w:r w:rsidR="00CE1FC5" w:rsidDel="004C4818">
          <w:rPr>
            <w:rFonts w:ascii="Times New Roman" w:eastAsia="Times New Roman" w:hAnsi="Times New Roman" w:cs="Times New Roman"/>
            <w:sz w:val="24"/>
            <w:szCs w:val="24"/>
          </w:rPr>
          <w:delText xml:space="preserve">Taken together, </w:delText>
        </w:r>
      </w:del>
      <w:del w:id="228" w:author="Jay Van Bavel" w:date="2016-06-22T17:18:00Z">
        <w:r w:rsidR="00CE1FC5" w:rsidDel="004C4818">
          <w:rPr>
            <w:rFonts w:ascii="Times New Roman" w:eastAsia="Times New Roman" w:hAnsi="Times New Roman" w:cs="Times New Roman"/>
            <w:sz w:val="24"/>
            <w:szCs w:val="24"/>
          </w:rPr>
          <w:delText>these data suggest</w:delText>
        </w:r>
      </w:del>
      <w:ins w:id="229" w:author="Jay Van Bavel" w:date="2016-06-22T17:19:00Z">
        <w:r w:rsidR="004C4818">
          <w:rPr>
            <w:rFonts w:ascii="Times New Roman" w:eastAsia="Times New Roman" w:hAnsi="Times New Roman" w:cs="Times New Roman"/>
            <w:sz w:val="24"/>
            <w:szCs w:val="24"/>
          </w:rPr>
          <w:t>The</w:t>
        </w:r>
      </w:ins>
      <w:ins w:id="230" w:author="Jay Van Bavel" w:date="2016-06-22T17:18:00Z">
        <w:r w:rsidR="004C4818">
          <w:rPr>
            <w:rFonts w:ascii="Times New Roman" w:eastAsia="Times New Roman" w:hAnsi="Times New Roman" w:cs="Times New Roman"/>
            <w:sz w:val="24"/>
            <w:szCs w:val="24"/>
          </w:rPr>
          <w:t xml:space="preserve"> authors concluded</w:t>
        </w:r>
      </w:ins>
      <w:r w:rsidR="00CE1FC5">
        <w:rPr>
          <w:rFonts w:ascii="Times New Roman" w:eastAsia="Times New Roman" w:hAnsi="Times New Roman" w:cs="Times New Roman"/>
          <w:sz w:val="24"/>
          <w:szCs w:val="24"/>
        </w:rPr>
        <w:t xml:space="preserve"> that moral judgments about personal dilemmas rely heavily on emotional processes, while moral judgments about impersonal dilemmas rely more heavily on reasoning processes.</w:t>
      </w:r>
    </w:p>
    <w:p w:rsidR="00534C9D" w:rsidRDefault="00534C9D">
      <w:pPr>
        <w:spacing w:line="240" w:lineRule="auto"/>
        <w:rPr>
          <w:rFonts w:ascii="Times New Roman" w:eastAsia="Times New Roman" w:hAnsi="Times New Roman" w:cs="Times New Roman"/>
          <w:b/>
          <w:sz w:val="28"/>
          <w:szCs w:val="28"/>
        </w:rPr>
        <w:pPrChange w:id="231" w:author="Jessica Stanis" w:date="2016-05-31T10:41:00Z">
          <w:pPr>
            <w:spacing w:after="200" w:line="240" w:lineRule="auto"/>
          </w:pPr>
        </w:pPrChange>
      </w:pPr>
    </w:p>
    <w:p w:rsidR="00534C9D" w:rsidRDefault="003A4D68">
      <w:pPr>
        <w:spacing w:line="240" w:lineRule="auto"/>
        <w:rPr>
          <w:ins w:id="232" w:author="Jessica Stanis" w:date="2016-05-31T11:12:00Z"/>
          <w:rFonts w:ascii="Times New Roman" w:eastAsia="Times New Roman" w:hAnsi="Times New Roman" w:cs="Times New Roman"/>
          <w:b/>
          <w:sz w:val="28"/>
          <w:szCs w:val="28"/>
        </w:rPr>
        <w:pPrChange w:id="233" w:author="Jessica Stanis" w:date="2016-05-31T10:41:00Z">
          <w:pPr>
            <w:spacing w:after="200" w:line="240" w:lineRule="auto"/>
          </w:pPr>
        </w:pPrChange>
      </w:pPr>
      <w:r>
        <w:rPr>
          <w:rFonts w:ascii="Times New Roman" w:eastAsia="Times New Roman" w:hAnsi="Times New Roman" w:cs="Times New Roman"/>
          <w:b/>
          <w:sz w:val="28"/>
          <w:szCs w:val="28"/>
        </w:rPr>
        <w:t>S</w:t>
      </w:r>
      <w:r w:rsidR="00DB1E51" w:rsidRPr="00DB1E51">
        <w:rPr>
          <w:rFonts w:ascii="Times New Roman" w:eastAsia="Times New Roman" w:hAnsi="Times New Roman" w:cs="Times New Roman"/>
          <w:b/>
          <w:sz w:val="28"/>
          <w:szCs w:val="28"/>
        </w:rPr>
        <w:t>ummary</w:t>
      </w:r>
    </w:p>
    <w:p w:rsidR="00534C9D" w:rsidRDefault="00DB1E51">
      <w:pPr>
        <w:spacing w:line="240" w:lineRule="auto"/>
        <w:rPr>
          <w:rFonts w:ascii="Times New Roman" w:eastAsia="Times New Roman" w:hAnsi="Times New Roman" w:cs="Times New Roman"/>
          <w:b/>
          <w:sz w:val="28"/>
          <w:szCs w:val="28"/>
        </w:rPr>
        <w:pPrChange w:id="234" w:author="Jessica Stanis" w:date="2016-05-31T10:41:00Z">
          <w:pPr>
            <w:spacing w:after="200" w:line="240" w:lineRule="auto"/>
          </w:pPr>
        </w:pPrChange>
      </w:pPr>
      <w:r w:rsidRPr="00DB1E51">
        <w:rPr>
          <w:rFonts w:ascii="Times New Roman" w:eastAsia="Times New Roman" w:hAnsi="Times New Roman" w:cs="Times New Roman"/>
          <w:b/>
          <w:sz w:val="28"/>
          <w:szCs w:val="28"/>
        </w:rPr>
        <w:t xml:space="preserve"> </w:t>
      </w:r>
    </w:p>
    <w:p w:rsidR="00534C9D" w:rsidRDefault="00DB1E51">
      <w:pPr>
        <w:widowControl w:val="0"/>
        <w:spacing w:line="240" w:lineRule="auto"/>
        <w:rPr>
          <w:rFonts w:ascii="Times New Roman" w:eastAsia="Times New Roman" w:hAnsi="Times New Roman" w:cs="Times New Roman"/>
          <w:sz w:val="24"/>
          <w:szCs w:val="24"/>
        </w:rPr>
        <w:pPrChange w:id="235" w:author="Jessica Stanis" w:date="2016-05-31T10:41:00Z">
          <w:pPr>
            <w:widowControl w:val="0"/>
            <w:spacing w:after="200" w:line="240" w:lineRule="auto"/>
          </w:pPr>
        </w:pPrChange>
      </w:pPr>
      <w:r>
        <w:rPr>
          <w:rFonts w:ascii="Times New Roman" w:eastAsia="Times New Roman" w:hAnsi="Times New Roman" w:cs="Times New Roman"/>
          <w:sz w:val="24"/>
          <w:szCs w:val="24"/>
        </w:rPr>
        <w:t xml:space="preserve">In the debate over the effects of reason versus emotion in moral judgment, this experiment provides evidence of powerful psychological processes involved: </w:t>
      </w:r>
      <w:del w:id="236" w:author="Jessica Stanis" w:date="2016-05-31T10:52:00Z">
        <w:r w:rsidDel="00005685">
          <w:rPr>
            <w:rFonts w:ascii="Times New Roman" w:eastAsia="Times New Roman" w:hAnsi="Times New Roman" w:cs="Times New Roman"/>
            <w:sz w:val="24"/>
            <w:szCs w:val="24"/>
          </w:rPr>
          <w:delText xml:space="preserve"> </w:delText>
        </w:r>
      </w:del>
      <w:r>
        <w:rPr>
          <w:rFonts w:ascii="Times New Roman" w:eastAsia="Times New Roman" w:hAnsi="Times New Roman" w:cs="Times New Roman"/>
          <w:sz w:val="24"/>
          <w:szCs w:val="24"/>
        </w:rPr>
        <w:t>moral judgments about personal dilemmas rely heavily on emotional processes, while moral judgments about impersonal dilemmas rely more heavily on reasoning processes. Indeed, judgments concerning impersonal dilemmas are more like judgments concerning non-moral dilemmas than personal dilemmas.  Techniques involved in this experiment are basic</w:t>
      </w:r>
      <w:ins w:id="237" w:author="Jessica Stanis" w:date="2016-05-31T10:53:00Z">
        <w:r w:rsidR="00005685">
          <w:rPr>
            <w:rFonts w:ascii="Times New Roman" w:eastAsia="Times New Roman" w:hAnsi="Times New Roman" w:cs="Times New Roman"/>
            <w:sz w:val="24"/>
            <w:szCs w:val="24"/>
          </w:rPr>
          <w:t>,</w:t>
        </w:r>
      </w:ins>
      <w:r>
        <w:rPr>
          <w:rFonts w:ascii="Times New Roman" w:eastAsia="Times New Roman" w:hAnsi="Times New Roman" w:cs="Times New Roman"/>
          <w:sz w:val="24"/>
          <w:szCs w:val="24"/>
        </w:rPr>
        <w:t xml:space="preserve"> and the results derived should be used as a </w:t>
      </w:r>
      <w:del w:id="238" w:author="Jessica Stanis" w:date="2016-05-31T10:53:00Z">
        <w:r w:rsidDel="00005685">
          <w:rPr>
            <w:rFonts w:ascii="Times New Roman" w:eastAsia="Times New Roman" w:hAnsi="Times New Roman" w:cs="Times New Roman"/>
            <w:sz w:val="24"/>
            <w:szCs w:val="24"/>
          </w:rPr>
          <w:delText>jumping off point</w:delText>
        </w:r>
      </w:del>
      <w:ins w:id="239" w:author="Jessica Stanis" w:date="2016-05-31T10:53:00Z">
        <w:r w:rsidR="00005685">
          <w:rPr>
            <w:rFonts w:ascii="Times New Roman" w:eastAsia="Times New Roman" w:hAnsi="Times New Roman" w:cs="Times New Roman"/>
            <w:sz w:val="24"/>
            <w:szCs w:val="24"/>
          </w:rPr>
          <w:t>basis</w:t>
        </w:r>
      </w:ins>
      <w:r>
        <w:rPr>
          <w:rFonts w:ascii="Times New Roman" w:eastAsia="Times New Roman" w:hAnsi="Times New Roman" w:cs="Times New Roman"/>
          <w:sz w:val="24"/>
          <w:szCs w:val="24"/>
        </w:rPr>
        <w:t xml:space="preserve"> for more sophisticated research.</w:t>
      </w:r>
      <w:del w:id="240" w:author="Jessica Stanis" w:date="2016-05-31T10:53:00Z">
        <w:r w:rsidDel="00005685">
          <w:rPr>
            <w:rFonts w:ascii="Times New Roman" w:eastAsia="Times New Roman" w:hAnsi="Times New Roman" w:cs="Times New Roman"/>
            <w:sz w:val="24"/>
            <w:szCs w:val="24"/>
          </w:rPr>
          <w:delText xml:space="preserve"> </w:delText>
        </w:r>
      </w:del>
      <w:del w:id="241" w:author="Jay Van Bavel" w:date="2016-06-22T17:20:00Z">
        <w:r w:rsidDel="004C4818">
          <w:rPr>
            <w:rFonts w:ascii="Times New Roman" w:eastAsia="Times New Roman" w:hAnsi="Times New Roman" w:cs="Times New Roman"/>
            <w:sz w:val="24"/>
            <w:szCs w:val="24"/>
          </w:rPr>
          <w:delText xml:space="preserve"> </w:delText>
        </w:r>
        <w:commentRangeStart w:id="242"/>
        <w:r w:rsidR="003A4D68" w:rsidDel="004C4818">
          <w:rPr>
            <w:rFonts w:ascii="Times New Roman" w:eastAsia="Times New Roman" w:hAnsi="Times New Roman" w:cs="Times New Roman"/>
            <w:sz w:val="24"/>
            <w:szCs w:val="24"/>
          </w:rPr>
          <w:delText xml:space="preserve">In their experiments, </w:delText>
        </w:r>
        <w:r w:rsidDel="004C4818">
          <w:rPr>
            <w:rFonts w:ascii="Times New Roman" w:eastAsia="Times New Roman" w:hAnsi="Times New Roman" w:cs="Times New Roman"/>
            <w:sz w:val="24"/>
            <w:szCs w:val="24"/>
          </w:rPr>
          <w:delText xml:space="preserve">Greene </w:delText>
        </w:r>
        <w:r w:rsidR="00534C9D" w:rsidRPr="00534C9D">
          <w:rPr>
            <w:rFonts w:ascii="Times New Roman" w:eastAsia="Times New Roman" w:hAnsi="Times New Roman" w:cs="Times New Roman"/>
            <w:i/>
            <w:sz w:val="24"/>
            <w:szCs w:val="24"/>
            <w:rPrChange w:id="243" w:author="Jessica Stanis" w:date="2016-05-31T10:52:00Z">
              <w:rPr>
                <w:rFonts w:ascii="Times New Roman" w:eastAsia="Times New Roman" w:hAnsi="Times New Roman" w:cs="Times New Roman"/>
                <w:sz w:val="24"/>
                <w:szCs w:val="24"/>
              </w:rPr>
            </w:rPrChange>
          </w:rPr>
          <w:delText>et. al</w:delText>
        </w:r>
      </w:del>
      <w:ins w:id="244" w:author="Jessica Stanis" w:date="2016-05-31T10:52:00Z">
        <w:del w:id="245" w:author="Jay Van Bavel" w:date="2016-06-22T17:20:00Z">
          <w:r w:rsidR="00534C9D" w:rsidRPr="00534C9D">
            <w:rPr>
              <w:rFonts w:ascii="Times New Roman" w:eastAsia="Times New Roman" w:hAnsi="Times New Roman" w:cs="Times New Roman"/>
              <w:i/>
              <w:sz w:val="24"/>
              <w:szCs w:val="24"/>
              <w:rPrChange w:id="246" w:author="Jessica Stanis" w:date="2016-05-31T10:52:00Z">
                <w:rPr>
                  <w:rFonts w:ascii="Times New Roman" w:eastAsia="Times New Roman" w:hAnsi="Times New Roman" w:cs="Times New Roman"/>
                  <w:sz w:val="24"/>
                  <w:szCs w:val="24"/>
                </w:rPr>
              </w:rPrChange>
            </w:rPr>
            <w:delText>.</w:delText>
          </w:r>
        </w:del>
      </w:ins>
      <w:del w:id="247" w:author="Jay Van Bavel" w:date="2016-06-22T17:20:00Z">
        <w:r w:rsidDel="004C4818">
          <w:rPr>
            <w:rFonts w:ascii="Times New Roman" w:eastAsia="Times New Roman" w:hAnsi="Times New Roman" w:cs="Times New Roman"/>
            <w:sz w:val="24"/>
            <w:szCs w:val="24"/>
          </w:rPr>
          <w:delText xml:space="preserve"> delve deeper</w:delText>
        </w:r>
        <w:r w:rsidR="003A4D68" w:rsidDel="004C4818">
          <w:rPr>
            <w:rFonts w:ascii="Times New Roman" w:eastAsia="Times New Roman" w:hAnsi="Times New Roman" w:cs="Times New Roman"/>
            <w:sz w:val="24"/>
            <w:szCs w:val="24"/>
          </w:rPr>
          <w:delText xml:space="preserve"> into the psychology of judgments be measuring the reaction time taken by participants to decide whether action is appropriate or inappropriate.</w:delText>
        </w:r>
        <w:commentRangeEnd w:id="242"/>
        <w:r w:rsidR="00005685" w:rsidDel="004C4818">
          <w:rPr>
            <w:rStyle w:val="CommentReference"/>
          </w:rPr>
          <w:commentReference w:id="242"/>
        </w:r>
      </w:del>
    </w:p>
    <w:p w:rsidR="00534C9D" w:rsidRDefault="00534C9D">
      <w:pPr>
        <w:widowControl w:val="0"/>
        <w:spacing w:line="240" w:lineRule="auto"/>
        <w:pPrChange w:id="249" w:author="Jessica Stanis" w:date="2016-05-31T10:41:00Z">
          <w:pPr>
            <w:widowControl w:val="0"/>
            <w:spacing w:after="200" w:line="240" w:lineRule="auto"/>
          </w:pPr>
        </w:pPrChange>
      </w:pPr>
    </w:p>
    <w:p w:rsidR="00534C9D" w:rsidRDefault="00CE1FC5">
      <w:pPr>
        <w:spacing w:line="240" w:lineRule="auto"/>
        <w:rPr>
          <w:ins w:id="250" w:author="Jessica Stanis" w:date="2016-05-31T11:12:00Z"/>
          <w:rFonts w:ascii="Times New Roman" w:eastAsia="Times New Roman" w:hAnsi="Times New Roman" w:cs="Times New Roman"/>
          <w:b/>
          <w:sz w:val="28"/>
          <w:szCs w:val="28"/>
        </w:rPr>
        <w:pPrChange w:id="251" w:author="Jessica Stanis" w:date="2016-05-31T10:41:00Z">
          <w:pPr>
            <w:spacing w:after="200" w:line="240" w:lineRule="auto"/>
          </w:pPr>
        </w:pPrChange>
      </w:pPr>
      <w:commentRangeStart w:id="252"/>
      <w:r w:rsidRPr="003A4D68">
        <w:rPr>
          <w:rFonts w:ascii="Times New Roman" w:eastAsia="Times New Roman" w:hAnsi="Times New Roman" w:cs="Times New Roman"/>
          <w:b/>
          <w:sz w:val="28"/>
          <w:szCs w:val="28"/>
        </w:rPr>
        <w:t>Applications</w:t>
      </w:r>
      <w:commentRangeEnd w:id="252"/>
      <w:r w:rsidR="00B44D2A">
        <w:rPr>
          <w:rStyle w:val="CommentReference"/>
        </w:rPr>
        <w:commentReference w:id="252"/>
      </w:r>
    </w:p>
    <w:p w:rsidR="00534C9D" w:rsidRDefault="00534C9D">
      <w:pPr>
        <w:spacing w:line="240" w:lineRule="auto"/>
        <w:rPr>
          <w:sz w:val="28"/>
          <w:szCs w:val="28"/>
        </w:rPr>
        <w:pPrChange w:id="255" w:author="Jessica Stanis" w:date="2016-05-31T10:41:00Z">
          <w:pPr>
            <w:spacing w:after="200" w:line="240" w:lineRule="auto"/>
          </w:pPr>
        </w:pPrChange>
      </w:pPr>
    </w:p>
    <w:p w:rsidR="00534C9D" w:rsidRDefault="00CE1FC5">
      <w:pPr>
        <w:spacing w:line="240" w:lineRule="auto"/>
        <w:rPr>
          <w:ins w:id="256" w:author="Jessica Stanis" w:date="2016-05-31T10:58:00Z"/>
          <w:rFonts w:ascii="Times New Roman" w:eastAsia="Times New Roman" w:hAnsi="Times New Roman" w:cs="Times New Roman"/>
          <w:sz w:val="24"/>
          <w:szCs w:val="24"/>
        </w:rPr>
        <w:pPrChange w:id="257" w:author="Jessica Stanis" w:date="2016-05-31T10:41:00Z">
          <w:pPr>
            <w:spacing w:after="200" w:line="240" w:lineRule="auto"/>
          </w:pPr>
        </w:pPrChange>
      </w:pPr>
      <w:r>
        <w:rPr>
          <w:rFonts w:ascii="Times New Roman" w:eastAsia="Times New Roman" w:hAnsi="Times New Roman" w:cs="Times New Roman"/>
          <w:sz w:val="24"/>
          <w:szCs w:val="24"/>
          <w:highlight w:val="white"/>
        </w:rPr>
        <w:t>These results shed light on an ancient debate about our sense of morality</w:t>
      </w:r>
      <w:ins w:id="258" w:author="Jessica Stanis" w:date="2016-05-31T10:57:00Z">
        <w:r w:rsidR="00C73700">
          <w:rPr>
            <w:rFonts w:ascii="Times New Roman" w:eastAsia="Times New Roman" w:hAnsi="Times New Roman" w:cs="Times New Roman"/>
            <w:sz w:val="24"/>
            <w:szCs w:val="24"/>
            <w:highlight w:val="white"/>
          </w:rPr>
          <w:t xml:space="preserve">. </w:t>
        </w:r>
      </w:ins>
      <w:del w:id="259" w:author="Jessica Stanis" w:date="2016-05-31T10:57:00Z">
        <w:r w:rsidDel="00C73700">
          <w:rPr>
            <w:rFonts w:ascii="Times New Roman" w:eastAsia="Times New Roman" w:hAnsi="Times New Roman" w:cs="Times New Roman"/>
            <w:sz w:val="24"/>
            <w:szCs w:val="24"/>
            <w:highlight w:val="white"/>
          </w:rPr>
          <w:delText>--</w:delText>
        </w:r>
      </w:del>
      <w:ins w:id="260" w:author="Jessica Stanis" w:date="2016-05-31T10:57:00Z">
        <w:r w:rsidR="00C73700">
          <w:rPr>
            <w:rFonts w:ascii="Times New Roman" w:eastAsia="Times New Roman" w:hAnsi="Times New Roman" w:cs="Times New Roman"/>
            <w:sz w:val="24"/>
            <w:szCs w:val="24"/>
            <w:highlight w:val="white"/>
          </w:rPr>
          <w:t>D</w:t>
        </w:r>
      </w:ins>
      <w:del w:id="261" w:author="Jessica Stanis" w:date="2016-05-31T10:57:00Z">
        <w:r w:rsidDel="00C73700">
          <w:rPr>
            <w:rFonts w:ascii="Times New Roman" w:eastAsia="Times New Roman" w:hAnsi="Times New Roman" w:cs="Times New Roman"/>
            <w:sz w:val="24"/>
            <w:szCs w:val="24"/>
            <w:highlight w:val="white"/>
          </w:rPr>
          <w:delText>d</w:delText>
        </w:r>
      </w:del>
      <w:r>
        <w:rPr>
          <w:rFonts w:ascii="Times New Roman" w:eastAsia="Times New Roman" w:hAnsi="Times New Roman" w:cs="Times New Roman"/>
          <w:sz w:val="24"/>
          <w:szCs w:val="24"/>
          <w:highlight w:val="white"/>
        </w:rPr>
        <w:t xml:space="preserve">o people rely more on emotion or reasoning? This research suggests that the answer is both: emotion drives our moral judgments especially during personal </w:t>
      </w:r>
      <w:r>
        <w:rPr>
          <w:rFonts w:ascii="Times New Roman" w:eastAsia="Times New Roman" w:hAnsi="Times New Roman" w:cs="Times New Roman"/>
          <w:sz w:val="24"/>
          <w:szCs w:val="24"/>
        </w:rPr>
        <w:t>dilemmas</w:t>
      </w:r>
      <w:r>
        <w:rPr>
          <w:rFonts w:ascii="Times New Roman" w:eastAsia="Times New Roman" w:hAnsi="Times New Roman" w:cs="Times New Roman"/>
          <w:sz w:val="24"/>
          <w:szCs w:val="24"/>
          <w:highlight w:val="white"/>
        </w:rPr>
        <w:t xml:space="preserve">, whereas impersonal situations typically involve more reasoning. This finding has at least three major implications. </w:t>
      </w:r>
      <w:commentRangeStart w:id="262"/>
      <w:r>
        <w:rPr>
          <w:rFonts w:ascii="Times New Roman" w:eastAsia="Times New Roman" w:hAnsi="Times New Roman" w:cs="Times New Roman"/>
          <w:sz w:val="24"/>
          <w:szCs w:val="24"/>
          <w:highlight w:val="white"/>
        </w:rPr>
        <w:t>First, given that political divides are often driven by differences in moral views (</w:t>
      </w:r>
      <w:r w:rsidR="00534C9D" w:rsidRPr="00534C9D">
        <w:rPr>
          <w:rFonts w:ascii="Times New Roman" w:eastAsia="Times New Roman" w:hAnsi="Times New Roman" w:cs="Times New Roman"/>
          <w:i/>
          <w:sz w:val="24"/>
          <w:szCs w:val="24"/>
          <w:highlight w:val="white"/>
          <w:rPrChange w:id="263" w:author="Jessica Stanis" w:date="2016-05-31T10:58:00Z">
            <w:rPr>
              <w:rFonts w:ascii="Times New Roman" w:eastAsia="Times New Roman" w:hAnsi="Times New Roman" w:cs="Times New Roman"/>
              <w:sz w:val="24"/>
              <w:szCs w:val="24"/>
              <w:highlight w:val="white"/>
            </w:rPr>
          </w:rPrChange>
        </w:rPr>
        <w:t>e.g.</w:t>
      </w:r>
      <w:ins w:id="264" w:author="Jessica Stanis" w:date="2016-05-31T10:58:00Z">
        <w:r w:rsidR="00C73700">
          <w:rPr>
            <w:rFonts w:ascii="Times New Roman" w:eastAsia="Times New Roman" w:hAnsi="Times New Roman" w:cs="Times New Roman"/>
            <w:sz w:val="24"/>
            <w:szCs w:val="24"/>
            <w:highlight w:val="white"/>
          </w:rPr>
          <w:t>,</w:t>
        </w:r>
      </w:ins>
      <w:r>
        <w:rPr>
          <w:rFonts w:ascii="Times New Roman" w:eastAsia="Times New Roman" w:hAnsi="Times New Roman" w:cs="Times New Roman"/>
          <w:sz w:val="24"/>
          <w:szCs w:val="24"/>
          <w:highlight w:val="white"/>
        </w:rPr>
        <w:t xml:space="preserve"> American conservatives who view same-sex marriage as wrong versus liberals who view it as permissible), this research highlights that these differences are often driven by emotions that may not be responsive to reasoned argumentation presented by the other political party</w:t>
      </w:r>
      <w:del w:id="265" w:author="Jay Van Bavel" w:date="2016-06-22T17:27:00Z">
        <w:r w:rsidDel="0026437B">
          <w:rPr>
            <w:rFonts w:ascii="Times New Roman" w:eastAsia="Times New Roman" w:hAnsi="Times New Roman" w:cs="Times New Roman"/>
            <w:sz w:val="24"/>
            <w:szCs w:val="24"/>
            <w:highlight w:val="white"/>
          </w:rPr>
          <w:delText>. In order to achieve less polarization and subsequently less turmoil in bipartisan governments, it may be that politicians need to specifically focus on nudging people’s deeply held feelings</w:delText>
        </w:r>
      </w:del>
      <w:ins w:id="266" w:author="Jay Van Bavel" w:date="2016-06-22T17:21:00Z">
        <w:r w:rsidR="004C4818">
          <w:rPr>
            <w:rFonts w:ascii="Times New Roman" w:eastAsia="Times New Roman" w:hAnsi="Times New Roman" w:cs="Times New Roman"/>
            <w:sz w:val="24"/>
            <w:szCs w:val="24"/>
            <w:highlight w:val="white"/>
          </w:rPr>
          <w:t xml:space="preserve"> </w:t>
        </w:r>
        <w:commentRangeStart w:id="267"/>
        <w:r w:rsidR="004C4818">
          <w:rPr>
            <w:rFonts w:ascii="Times New Roman" w:eastAsia="Times New Roman" w:hAnsi="Times New Roman" w:cs="Times New Roman"/>
            <w:sz w:val="24"/>
            <w:szCs w:val="24"/>
            <w:highlight w:val="white"/>
          </w:rPr>
          <w:t>(Weston, 2008)</w:t>
        </w:r>
      </w:ins>
      <w:r>
        <w:rPr>
          <w:rFonts w:ascii="Times New Roman" w:eastAsia="Times New Roman" w:hAnsi="Times New Roman" w:cs="Times New Roman"/>
          <w:sz w:val="24"/>
          <w:szCs w:val="24"/>
          <w:highlight w:val="white"/>
        </w:rPr>
        <w:t>.</w:t>
      </w:r>
      <w:commentRangeEnd w:id="262"/>
      <w:r w:rsidR="0008213E">
        <w:rPr>
          <w:rStyle w:val="CommentReference"/>
        </w:rPr>
        <w:commentReference w:id="262"/>
      </w:r>
      <w:r>
        <w:rPr>
          <w:rFonts w:ascii="Times New Roman" w:eastAsia="Times New Roman" w:hAnsi="Times New Roman" w:cs="Times New Roman"/>
          <w:sz w:val="24"/>
          <w:szCs w:val="24"/>
          <w:highlight w:val="white"/>
        </w:rPr>
        <w:t xml:space="preserve"> </w:t>
      </w:r>
      <w:commentRangeEnd w:id="267"/>
      <w:r w:rsidR="004C4818">
        <w:rPr>
          <w:rStyle w:val="CommentReference"/>
          <w:vanish/>
        </w:rPr>
        <w:commentReference w:id="267"/>
      </w:r>
    </w:p>
    <w:p w:rsidR="00534C9D" w:rsidRDefault="00534C9D">
      <w:pPr>
        <w:spacing w:line="240" w:lineRule="auto"/>
        <w:pPrChange w:id="268" w:author="Jessica Stanis" w:date="2016-05-31T10:41:00Z">
          <w:pPr>
            <w:spacing w:after="200" w:line="240" w:lineRule="auto"/>
          </w:pPr>
        </w:pPrChange>
      </w:pPr>
    </w:p>
    <w:p w:rsidR="00534C9D" w:rsidRDefault="00CE1FC5">
      <w:pPr>
        <w:spacing w:line="240" w:lineRule="auto"/>
        <w:rPr>
          <w:ins w:id="269" w:author="Jessica Stanis" w:date="2016-05-31T10:58:00Z"/>
          <w:rFonts w:ascii="Times New Roman" w:eastAsia="Times New Roman" w:hAnsi="Times New Roman" w:cs="Times New Roman"/>
          <w:sz w:val="24"/>
          <w:szCs w:val="24"/>
        </w:rPr>
        <w:pPrChange w:id="270" w:author="Jessica Stanis" w:date="2016-05-31T10:41:00Z">
          <w:pPr>
            <w:spacing w:after="200" w:line="240" w:lineRule="auto"/>
          </w:pPr>
        </w:pPrChange>
      </w:pPr>
      <w:r>
        <w:rPr>
          <w:rFonts w:ascii="Times New Roman" w:eastAsia="Times New Roman" w:hAnsi="Times New Roman" w:cs="Times New Roman"/>
          <w:sz w:val="24"/>
          <w:szCs w:val="24"/>
          <w:highlight w:val="white"/>
        </w:rPr>
        <w:t>Second, these results provide an interesting explanation for the immoral behavior of certain abnormal populations such as psychopaths, who appear to be perfectly intelligent yet perform immoral acts such as murder. The results of this study suggests that these abnormal populations may have their reasoning intact, but may have no emotional response telling their brain that what they are doing is “wrong” when they are committing personal immoral actions</w:t>
      </w:r>
      <w:ins w:id="271" w:author="Jay Van Bavel" w:date="2016-06-22T17:25:00Z">
        <w:r w:rsidR="00A3602B">
          <w:rPr>
            <w:rFonts w:ascii="Times New Roman" w:eastAsia="Times New Roman" w:hAnsi="Times New Roman" w:cs="Times New Roman"/>
            <w:sz w:val="24"/>
            <w:szCs w:val="24"/>
            <w:highlight w:val="white"/>
          </w:rPr>
          <w:t xml:space="preserve"> </w:t>
        </w:r>
        <w:commentRangeStart w:id="272"/>
        <w:r w:rsidR="00A3602B">
          <w:rPr>
            <w:rFonts w:ascii="Times New Roman" w:eastAsia="Times New Roman" w:hAnsi="Times New Roman" w:cs="Times New Roman"/>
            <w:sz w:val="24"/>
            <w:szCs w:val="24"/>
            <w:highlight w:val="white"/>
          </w:rPr>
          <w:t xml:space="preserve">(Bartels &amp; Pizarro, </w:t>
        </w:r>
      </w:ins>
      <w:ins w:id="273" w:author="Jay Van Bavel" w:date="2016-06-22T17:26:00Z">
        <w:r w:rsidR="00A3602B">
          <w:rPr>
            <w:rFonts w:ascii="Times New Roman" w:eastAsia="Times New Roman" w:hAnsi="Times New Roman" w:cs="Times New Roman"/>
            <w:sz w:val="24"/>
            <w:szCs w:val="24"/>
            <w:highlight w:val="white"/>
          </w:rPr>
          <w:t>2011)</w:t>
        </w:r>
      </w:ins>
      <w:r>
        <w:rPr>
          <w:rFonts w:ascii="Times New Roman" w:eastAsia="Times New Roman" w:hAnsi="Times New Roman" w:cs="Times New Roman"/>
          <w:sz w:val="24"/>
          <w:szCs w:val="24"/>
          <w:highlight w:val="white"/>
        </w:rPr>
        <w:t xml:space="preserve">. </w:t>
      </w:r>
      <w:commentRangeEnd w:id="272"/>
      <w:r w:rsidR="00A3602B">
        <w:rPr>
          <w:rStyle w:val="CommentReference"/>
          <w:vanish/>
        </w:rPr>
        <w:commentReference w:id="272"/>
      </w:r>
      <w:r>
        <w:rPr>
          <w:rFonts w:ascii="Times New Roman" w:eastAsia="Times New Roman" w:hAnsi="Times New Roman" w:cs="Times New Roman"/>
          <w:sz w:val="24"/>
          <w:szCs w:val="24"/>
          <w:highlight w:val="white"/>
        </w:rPr>
        <w:t xml:space="preserve">If this is true, these populations may require therapy that focuses on training them to be more in touch with their feelings or fostering specific emotions toward certain immoral actions. </w:t>
      </w:r>
    </w:p>
    <w:p w:rsidR="00534C9D" w:rsidRDefault="00534C9D">
      <w:pPr>
        <w:spacing w:line="240" w:lineRule="auto"/>
        <w:rPr>
          <w:del w:id="274" w:author="Jay Van Bavel" w:date="2016-06-22T17:26:00Z"/>
        </w:rPr>
        <w:pPrChange w:id="275" w:author="Jessica Stanis" w:date="2016-05-31T10:41:00Z">
          <w:pPr>
            <w:spacing w:after="200" w:line="240" w:lineRule="auto"/>
          </w:pPr>
        </w:pPrChange>
      </w:pPr>
    </w:p>
    <w:p w:rsidR="00534C9D" w:rsidRDefault="00CE1FC5">
      <w:pPr>
        <w:spacing w:line="240" w:lineRule="auto"/>
        <w:rPr>
          <w:del w:id="276" w:author="Jay Van Bavel" w:date="2016-06-22T17:26:00Z"/>
          <w:rFonts w:ascii="Times New Roman" w:eastAsia="Times New Roman" w:hAnsi="Times New Roman" w:cs="Times New Roman"/>
          <w:sz w:val="24"/>
          <w:szCs w:val="24"/>
        </w:rPr>
        <w:pPrChange w:id="277" w:author="Jessica Stanis" w:date="2016-05-31T10:41:00Z">
          <w:pPr>
            <w:spacing w:after="200" w:line="240" w:lineRule="auto"/>
          </w:pPr>
        </w:pPrChange>
      </w:pPr>
      <w:bookmarkStart w:id="278" w:name="h.gjdgxs" w:colFirst="0" w:colLast="0"/>
      <w:bookmarkEnd w:id="278"/>
      <w:del w:id="279" w:author="Jay Van Bavel" w:date="2016-06-22T17:26:00Z">
        <w:r w:rsidDel="00A3602B">
          <w:rPr>
            <w:rFonts w:ascii="Times New Roman" w:eastAsia="Times New Roman" w:hAnsi="Times New Roman" w:cs="Times New Roman"/>
            <w:sz w:val="24"/>
            <w:szCs w:val="24"/>
            <w:highlight w:val="white"/>
          </w:rPr>
          <w:delText>Lastly, t</w:delText>
        </w:r>
        <w:r w:rsidDel="0026437B">
          <w:rPr>
            <w:rFonts w:ascii="Times New Roman" w:eastAsia="Times New Roman" w:hAnsi="Times New Roman" w:cs="Times New Roman"/>
            <w:sz w:val="24"/>
            <w:szCs w:val="24"/>
            <w:highlight w:val="white"/>
          </w:rPr>
          <w:delText>hese results provide a framework for the developmental origins of our sense of morality. Historically, psychologists assumed that children learn morality through specific stages in which their reasoning ability developed in sequence. However</w:delText>
        </w:r>
        <w:commentRangeStart w:id="280"/>
        <w:r w:rsidDel="0026437B">
          <w:rPr>
            <w:rFonts w:ascii="Times New Roman" w:eastAsia="Times New Roman" w:hAnsi="Times New Roman" w:cs="Times New Roman"/>
            <w:sz w:val="24"/>
            <w:szCs w:val="24"/>
            <w:highlight w:val="white"/>
          </w:rPr>
          <w:delText>, the results of this study suggest that our sense of morality is in large part learned through the development of our emotion which may develop much earlier than our ability to reason.</w:delText>
        </w:r>
        <w:commentRangeEnd w:id="280"/>
        <w:r w:rsidR="005C190D" w:rsidDel="0026437B">
          <w:rPr>
            <w:rStyle w:val="CommentReference"/>
          </w:rPr>
          <w:commentReference w:id="280"/>
        </w:r>
        <w:r w:rsidDel="0026437B">
          <w:rPr>
            <w:rFonts w:ascii="Times New Roman" w:eastAsia="Times New Roman" w:hAnsi="Times New Roman" w:cs="Times New Roman"/>
            <w:sz w:val="24"/>
            <w:szCs w:val="24"/>
            <w:highlight w:val="white"/>
          </w:rPr>
          <w:delText xml:space="preserve"> This idea can change the strategy that parents and educators utilize to inculcate the accepted moral views of a culture.</w:delText>
        </w:r>
      </w:del>
    </w:p>
    <w:p w:rsidR="00534C9D" w:rsidRDefault="00534C9D">
      <w:pPr>
        <w:spacing w:line="240" w:lineRule="auto"/>
        <w:rPr>
          <w:rFonts w:ascii="Times New Roman" w:eastAsia="Times New Roman" w:hAnsi="Times New Roman" w:cs="Times New Roman"/>
          <w:sz w:val="24"/>
          <w:szCs w:val="24"/>
        </w:rPr>
        <w:pPrChange w:id="281" w:author="Jessica Stanis" w:date="2016-05-31T10:41:00Z">
          <w:pPr>
            <w:spacing w:after="200" w:line="240" w:lineRule="auto"/>
          </w:pPr>
        </w:pPrChange>
      </w:pPr>
    </w:p>
    <w:p w:rsidR="00534C9D" w:rsidRDefault="003A4D68">
      <w:pPr>
        <w:spacing w:line="240" w:lineRule="auto"/>
        <w:rPr>
          <w:rFonts w:ascii="Times New Roman" w:eastAsia="Times New Roman" w:hAnsi="Times New Roman" w:cs="Times New Roman"/>
          <w:b/>
          <w:sz w:val="28"/>
          <w:szCs w:val="28"/>
        </w:rPr>
        <w:pPrChange w:id="282" w:author="Jessica Stanis" w:date="2016-05-31T10:41:00Z">
          <w:pPr>
            <w:spacing w:after="200" w:line="240" w:lineRule="auto"/>
          </w:pPr>
        </w:pPrChange>
      </w:pPr>
      <w:r w:rsidRPr="003A4D68">
        <w:rPr>
          <w:rFonts w:ascii="Times New Roman" w:eastAsia="Times New Roman" w:hAnsi="Times New Roman" w:cs="Times New Roman"/>
          <w:b/>
          <w:sz w:val="28"/>
          <w:szCs w:val="28"/>
        </w:rPr>
        <w:t>Legend</w:t>
      </w:r>
    </w:p>
    <w:p w:rsidR="00534C9D" w:rsidRDefault="003A4D68">
      <w:pPr>
        <w:spacing w:line="240" w:lineRule="auto"/>
        <w:pPrChange w:id="283" w:author="Jessica Stanis" w:date="2016-05-31T10:41:00Z">
          <w:pPr>
            <w:spacing w:after="200" w:line="240" w:lineRule="auto"/>
          </w:pPr>
        </w:pPrChange>
      </w:pPr>
      <w:r>
        <w:rPr>
          <w:rFonts w:ascii="Times New Roman" w:eastAsia="Times New Roman" w:hAnsi="Times New Roman" w:cs="Times New Roman"/>
          <w:b/>
          <w:sz w:val="24"/>
          <w:szCs w:val="24"/>
        </w:rPr>
        <w:t>Figure 1</w:t>
      </w:r>
      <w:r>
        <w:rPr>
          <w:rFonts w:ascii="Times New Roman" w:eastAsia="Times New Roman" w:hAnsi="Times New Roman" w:cs="Times New Roman"/>
          <w:sz w:val="24"/>
          <w:szCs w:val="24"/>
        </w:rPr>
        <w:t xml:space="preserve">. </w:t>
      </w:r>
      <w:commentRangeStart w:id="284"/>
      <w:proofErr w:type="gramStart"/>
      <w:r w:rsidR="00534C9D" w:rsidRPr="00534C9D">
        <w:rPr>
          <w:rFonts w:ascii="Times New Roman" w:eastAsia="Times New Roman" w:hAnsi="Times New Roman" w:cs="Times New Roman"/>
          <w:b/>
          <w:sz w:val="24"/>
          <w:szCs w:val="24"/>
          <w:rPrChange w:id="285" w:author="Jessica Stanis" w:date="2016-05-31T10:58:00Z">
            <w:rPr>
              <w:rFonts w:ascii="Times New Roman" w:eastAsia="Times New Roman" w:hAnsi="Times New Roman" w:cs="Times New Roman"/>
              <w:sz w:val="24"/>
              <w:szCs w:val="24"/>
            </w:rPr>
          </w:rPrChange>
        </w:rPr>
        <w:t>Differences in brain activity in response to making judgments about personal, impersonal, or non-moral dilemmas.</w:t>
      </w:r>
      <w:proofErr w:type="gramEnd"/>
      <w:r>
        <w:rPr>
          <w:rFonts w:ascii="Times New Roman" w:eastAsia="Times New Roman" w:hAnsi="Times New Roman" w:cs="Times New Roman"/>
          <w:sz w:val="24"/>
          <w:szCs w:val="24"/>
        </w:rPr>
        <w:t xml:space="preserve"> </w:t>
      </w:r>
      <w:commentRangeEnd w:id="284"/>
      <w:r w:rsidR="007028F3">
        <w:rPr>
          <w:rStyle w:val="CommentReference"/>
        </w:rPr>
        <w:commentReference w:id="284"/>
      </w:r>
      <w:r>
        <w:rPr>
          <w:rFonts w:ascii="Times New Roman" w:eastAsia="Times New Roman" w:hAnsi="Times New Roman" w:cs="Times New Roman"/>
          <w:sz w:val="24"/>
          <w:szCs w:val="24"/>
        </w:rPr>
        <w:t>The left pane shows brain areas associated with emotion. Pers</w:t>
      </w:r>
      <w:r w:rsidR="00066746">
        <w:rPr>
          <w:rFonts w:ascii="Times New Roman" w:eastAsia="Times New Roman" w:hAnsi="Times New Roman" w:cs="Times New Roman"/>
          <w:sz w:val="24"/>
          <w:szCs w:val="24"/>
        </w:rPr>
        <w:t>onal moral dilemmas</w:t>
      </w:r>
      <w:r>
        <w:rPr>
          <w:rFonts w:ascii="Times New Roman" w:eastAsia="Times New Roman" w:hAnsi="Times New Roman" w:cs="Times New Roman"/>
          <w:sz w:val="24"/>
          <w:szCs w:val="24"/>
        </w:rPr>
        <w:t xml:space="preserve"> evoked significantly greater activation in emotion areas of the brain </w:t>
      </w:r>
      <w:r>
        <w:rPr>
          <w:rFonts w:ascii="Times New Roman" w:eastAsia="Times New Roman" w:hAnsi="Times New Roman" w:cs="Times New Roman"/>
          <w:sz w:val="24"/>
          <w:szCs w:val="24"/>
        </w:rPr>
        <w:lastRenderedPageBreak/>
        <w:t xml:space="preserve">compared to the other dilemma types. The right pane shows brain areas associated with reasoning processes. Impersonal and non-moral dilemmas evoked greater activation of these reasoning areas of the brain than did personal dilemmas. </w:t>
      </w:r>
      <w:ins w:id="286" w:author="Jay Van Bavel" w:date="2016-06-22T17:28:00Z">
        <w:r w:rsidR="0026437B">
          <w:rPr>
            <w:rFonts w:ascii="Times New Roman" w:eastAsia="Times New Roman" w:hAnsi="Times New Roman" w:cs="Times New Roman"/>
            <w:sz w:val="24"/>
            <w:szCs w:val="24"/>
          </w:rPr>
          <w:t>The Y-axis shows percentage change</w:t>
        </w:r>
      </w:ins>
      <w:ins w:id="287" w:author="Jay Van Bavel" w:date="2016-06-22T17:29:00Z">
        <w:r w:rsidR="0026437B">
          <w:rPr>
            <w:rFonts w:ascii="Times New Roman" w:eastAsia="Times New Roman" w:hAnsi="Times New Roman" w:cs="Times New Roman"/>
            <w:sz w:val="24"/>
            <w:szCs w:val="24"/>
          </w:rPr>
          <w:t xml:space="preserve"> in MRI signal relative to baseline.</w:t>
        </w:r>
      </w:ins>
    </w:p>
    <w:p w:rsidR="00534C9D" w:rsidRDefault="00534C9D">
      <w:pPr>
        <w:spacing w:line="240" w:lineRule="auto"/>
        <w:pPrChange w:id="288" w:author="Jessica Stanis" w:date="2016-05-31T10:41:00Z">
          <w:pPr>
            <w:spacing w:after="200" w:line="240" w:lineRule="auto"/>
          </w:pPr>
        </w:pPrChange>
      </w:pPr>
    </w:p>
    <w:p w:rsidR="00534C9D" w:rsidRDefault="00CE1FC5">
      <w:pPr>
        <w:spacing w:line="240" w:lineRule="auto"/>
        <w:rPr>
          <w:ins w:id="289" w:author="Jessica Stanis" w:date="2016-05-31T11:12:00Z"/>
          <w:rFonts w:ascii="Times New Roman" w:eastAsia="Times New Roman" w:hAnsi="Times New Roman" w:cs="Times New Roman"/>
          <w:b/>
          <w:sz w:val="28"/>
          <w:szCs w:val="28"/>
        </w:rPr>
        <w:pPrChange w:id="290" w:author="Jessica Stanis" w:date="2016-05-31T10:41:00Z">
          <w:pPr>
            <w:spacing w:after="200" w:line="240" w:lineRule="auto"/>
          </w:pPr>
        </w:pPrChange>
      </w:pPr>
      <w:r w:rsidRPr="003A4D68">
        <w:rPr>
          <w:rFonts w:ascii="Times New Roman" w:eastAsia="Times New Roman" w:hAnsi="Times New Roman" w:cs="Times New Roman"/>
          <w:b/>
          <w:sz w:val="28"/>
          <w:szCs w:val="28"/>
        </w:rPr>
        <w:t>References</w:t>
      </w:r>
    </w:p>
    <w:p w:rsidR="00534C9D" w:rsidRPr="00951DDA" w:rsidRDefault="00534C9D" w:rsidP="00534C9D">
      <w:pPr>
        <w:numPr>
          <w:ins w:id="291" w:author="Jay Van Bavel" w:date="2016-07-06T14:01:00Z"/>
        </w:numPr>
        <w:spacing w:line="240" w:lineRule="auto"/>
        <w:rPr>
          <w:ins w:id="292" w:author="Jay Van Bavel" w:date="2016-07-06T14:01:00Z"/>
          <w:rFonts w:ascii="Times New Roman" w:hAnsi="Times New Roman"/>
          <w:sz w:val="24"/>
          <w:szCs w:val="28"/>
          <w:rPrChange w:id="293" w:author="Jay Van Bavel" w:date="2016-07-06T14:01:00Z">
            <w:rPr>
              <w:ins w:id="294" w:author="Jay Van Bavel" w:date="2016-07-06T14:01:00Z"/>
              <w:sz w:val="28"/>
              <w:szCs w:val="28"/>
            </w:rPr>
          </w:rPrChange>
        </w:rPr>
      </w:pPr>
    </w:p>
    <w:p w:rsidR="00951DDA" w:rsidRPr="00951DDA" w:rsidRDefault="00951DDA" w:rsidP="00534C9D">
      <w:pPr>
        <w:numPr>
          <w:ins w:id="295" w:author="Jay Van Bavel" w:date="2016-07-06T14:01:00Z"/>
        </w:numPr>
        <w:spacing w:line="240" w:lineRule="auto"/>
        <w:rPr>
          <w:ins w:id="296" w:author="Jay Van Bavel" w:date="2016-07-06T14:01:00Z"/>
          <w:rFonts w:ascii="Times New Roman" w:hAnsi="Times New Roman"/>
          <w:sz w:val="24"/>
          <w:szCs w:val="28"/>
          <w:rPrChange w:id="297" w:author="Jay Van Bavel" w:date="2016-07-06T14:01:00Z">
            <w:rPr>
              <w:ins w:id="298" w:author="Jay Van Bavel" w:date="2016-07-06T14:01:00Z"/>
              <w:sz w:val="28"/>
              <w:szCs w:val="28"/>
            </w:rPr>
          </w:rPrChange>
        </w:rPr>
      </w:pPr>
      <w:ins w:id="299" w:author="Jay Van Bavel" w:date="2016-07-06T14:01:00Z">
        <w:r w:rsidRPr="00951DDA">
          <w:rPr>
            <w:rFonts w:ascii="Times New Roman" w:hAnsi="Times New Roman"/>
            <w:sz w:val="24"/>
            <w:szCs w:val="28"/>
            <w:rPrChange w:id="300" w:author="Jay Van Bavel" w:date="2016-07-06T14:01:00Z">
              <w:rPr>
                <w:sz w:val="28"/>
                <w:szCs w:val="28"/>
              </w:rPr>
            </w:rPrChange>
          </w:rPr>
          <w:t>Bartels</w:t>
        </w:r>
        <w:r>
          <w:rPr>
            <w:rFonts w:ascii="Times New Roman" w:hAnsi="Times New Roman"/>
            <w:sz w:val="24"/>
            <w:szCs w:val="28"/>
          </w:rPr>
          <w:t>, D. M.</w:t>
        </w:r>
        <w:r w:rsidRPr="00951DDA">
          <w:rPr>
            <w:rFonts w:ascii="Times New Roman" w:hAnsi="Times New Roman"/>
            <w:sz w:val="24"/>
            <w:szCs w:val="28"/>
            <w:rPrChange w:id="301" w:author="Jay Van Bavel" w:date="2016-07-06T14:01:00Z">
              <w:rPr>
                <w:sz w:val="28"/>
                <w:szCs w:val="28"/>
              </w:rPr>
            </w:rPrChange>
          </w:rPr>
          <w:t xml:space="preserve"> &amp; Pizarro</w:t>
        </w:r>
        <w:r>
          <w:rPr>
            <w:rFonts w:ascii="Times New Roman" w:hAnsi="Times New Roman"/>
            <w:sz w:val="24"/>
            <w:szCs w:val="28"/>
          </w:rPr>
          <w:t xml:space="preserve">, D. A. (2011). The </w:t>
        </w:r>
      </w:ins>
      <w:proofErr w:type="spellStart"/>
      <w:ins w:id="302" w:author="Jay Van Bavel" w:date="2016-07-06T14:02:00Z">
        <w:r>
          <w:rPr>
            <w:rFonts w:ascii="Times New Roman" w:hAnsi="Times New Roman"/>
            <w:sz w:val="24"/>
            <w:szCs w:val="28"/>
          </w:rPr>
          <w:t>mismeasure</w:t>
        </w:r>
        <w:proofErr w:type="spellEnd"/>
        <w:r>
          <w:rPr>
            <w:rFonts w:ascii="Times New Roman" w:hAnsi="Times New Roman"/>
            <w:sz w:val="24"/>
            <w:szCs w:val="28"/>
          </w:rPr>
          <w:t xml:space="preserve"> of morals: Antisocial personality traits predict utilitarian responses to moral dilemmas. </w:t>
        </w:r>
        <w:r w:rsidRPr="00951DDA">
          <w:rPr>
            <w:rFonts w:ascii="Times New Roman" w:hAnsi="Times New Roman"/>
            <w:i/>
            <w:sz w:val="24"/>
            <w:szCs w:val="28"/>
            <w:rPrChange w:id="303" w:author="Jay Van Bavel" w:date="2016-07-06T14:02:00Z">
              <w:rPr>
                <w:rFonts w:ascii="Times New Roman" w:hAnsi="Times New Roman"/>
                <w:sz w:val="24"/>
                <w:szCs w:val="28"/>
              </w:rPr>
            </w:rPrChange>
          </w:rPr>
          <w:t>Cognition, 121,</w:t>
        </w:r>
        <w:r>
          <w:rPr>
            <w:rFonts w:ascii="Times New Roman" w:hAnsi="Times New Roman"/>
            <w:sz w:val="24"/>
            <w:szCs w:val="28"/>
          </w:rPr>
          <w:t xml:space="preserve"> 154-161.</w:t>
        </w:r>
      </w:ins>
    </w:p>
    <w:p w:rsidR="00951DDA" w:rsidRPr="00951DDA" w:rsidRDefault="00951DDA">
      <w:pPr>
        <w:spacing w:line="240" w:lineRule="auto"/>
        <w:rPr>
          <w:rFonts w:ascii="Times New Roman" w:hAnsi="Times New Roman"/>
          <w:sz w:val="24"/>
          <w:szCs w:val="28"/>
          <w:rPrChange w:id="304" w:author="Jay Van Bavel" w:date="2016-07-06T14:01:00Z">
            <w:rPr>
              <w:sz w:val="28"/>
              <w:szCs w:val="28"/>
            </w:rPr>
          </w:rPrChange>
        </w:rPr>
        <w:pPrChange w:id="305" w:author="Jessica Stanis" w:date="2016-05-31T10:41:00Z">
          <w:pPr>
            <w:spacing w:after="200" w:line="240" w:lineRule="auto"/>
          </w:pPr>
        </w:pPrChange>
      </w:pPr>
    </w:p>
    <w:p w:rsidR="00534C9D" w:rsidRPr="00951DDA" w:rsidRDefault="00CE1FC5">
      <w:pPr>
        <w:spacing w:line="240" w:lineRule="auto"/>
        <w:rPr>
          <w:rFonts w:ascii="Times New Roman" w:hAnsi="Times New Roman"/>
          <w:sz w:val="24"/>
          <w:rPrChange w:id="306" w:author="Jay Van Bavel" w:date="2016-07-06T14:01:00Z">
            <w:rPr/>
          </w:rPrChange>
        </w:rPr>
        <w:pPrChange w:id="307" w:author="Jessica Stanis" w:date="2016-05-31T10:41:00Z">
          <w:pPr>
            <w:spacing w:after="200" w:line="240" w:lineRule="auto"/>
          </w:pPr>
        </w:pPrChange>
      </w:pPr>
      <w:r w:rsidRPr="00951DDA">
        <w:rPr>
          <w:rFonts w:ascii="Times New Roman" w:eastAsia="Times New Roman" w:hAnsi="Times New Roman" w:cs="Times New Roman"/>
          <w:color w:val="222222"/>
          <w:sz w:val="24"/>
          <w:szCs w:val="24"/>
          <w:highlight w:val="white"/>
        </w:rPr>
        <w:t xml:space="preserve">Greene, J. D., </w:t>
      </w:r>
      <w:proofErr w:type="spellStart"/>
      <w:r w:rsidRPr="00951DDA">
        <w:rPr>
          <w:rFonts w:ascii="Times New Roman" w:eastAsia="Times New Roman" w:hAnsi="Times New Roman" w:cs="Times New Roman"/>
          <w:color w:val="222222"/>
          <w:sz w:val="24"/>
          <w:szCs w:val="24"/>
          <w:highlight w:val="white"/>
        </w:rPr>
        <w:t>Sommerville</w:t>
      </w:r>
      <w:proofErr w:type="spellEnd"/>
      <w:r w:rsidRPr="00951DDA">
        <w:rPr>
          <w:rFonts w:ascii="Times New Roman" w:eastAsia="Times New Roman" w:hAnsi="Times New Roman" w:cs="Times New Roman"/>
          <w:color w:val="222222"/>
          <w:sz w:val="24"/>
          <w:szCs w:val="24"/>
          <w:highlight w:val="white"/>
        </w:rPr>
        <w:t xml:space="preserve">, R. B., Nystrom, L. E., Darley, J. M., &amp; Cohen, J. D. (2001). </w:t>
      </w:r>
      <w:proofErr w:type="gramStart"/>
      <w:r w:rsidRPr="00951DDA">
        <w:rPr>
          <w:rFonts w:ascii="Times New Roman" w:eastAsia="Times New Roman" w:hAnsi="Times New Roman" w:cs="Times New Roman"/>
          <w:color w:val="222222"/>
          <w:sz w:val="24"/>
          <w:szCs w:val="24"/>
          <w:highlight w:val="white"/>
        </w:rPr>
        <w:t>An fMRI investigation of emotional engagement in moral judgment.</w:t>
      </w:r>
      <w:proofErr w:type="gramEnd"/>
      <w:r w:rsidRPr="00951DDA">
        <w:rPr>
          <w:rFonts w:ascii="Times New Roman" w:eastAsia="Times New Roman" w:hAnsi="Times New Roman" w:cs="Times New Roman"/>
          <w:color w:val="222222"/>
          <w:sz w:val="24"/>
          <w:szCs w:val="24"/>
          <w:highlight w:val="white"/>
        </w:rPr>
        <w:t> </w:t>
      </w:r>
      <w:r w:rsidRPr="00951DDA">
        <w:rPr>
          <w:rFonts w:ascii="Times New Roman" w:eastAsia="Times New Roman" w:hAnsi="Times New Roman" w:cs="Times New Roman"/>
          <w:i/>
          <w:color w:val="222222"/>
          <w:sz w:val="24"/>
          <w:szCs w:val="24"/>
          <w:highlight w:val="white"/>
        </w:rPr>
        <w:t>Science</w:t>
      </w:r>
      <w:r w:rsidRPr="00951DDA">
        <w:rPr>
          <w:rFonts w:ascii="Times New Roman" w:eastAsia="Times New Roman" w:hAnsi="Times New Roman" w:cs="Times New Roman"/>
          <w:color w:val="222222"/>
          <w:sz w:val="24"/>
          <w:szCs w:val="24"/>
          <w:highlight w:val="white"/>
        </w:rPr>
        <w:t>, </w:t>
      </w:r>
      <w:r w:rsidRPr="00951DDA">
        <w:rPr>
          <w:rFonts w:ascii="Times New Roman" w:eastAsia="Times New Roman" w:hAnsi="Times New Roman" w:cs="Times New Roman"/>
          <w:i/>
          <w:color w:val="222222"/>
          <w:sz w:val="24"/>
          <w:szCs w:val="24"/>
          <w:highlight w:val="white"/>
        </w:rPr>
        <w:t>293</w:t>
      </w:r>
      <w:r w:rsidRPr="00951DDA">
        <w:rPr>
          <w:rFonts w:ascii="Times New Roman" w:eastAsia="Times New Roman" w:hAnsi="Times New Roman" w:cs="Times New Roman"/>
          <w:color w:val="222222"/>
          <w:sz w:val="24"/>
          <w:szCs w:val="24"/>
          <w:highlight w:val="white"/>
        </w:rPr>
        <w:t>(5537), 2105-2108.</w:t>
      </w:r>
    </w:p>
    <w:p w:rsidR="00534C9D" w:rsidRPr="00951DDA" w:rsidRDefault="00534C9D">
      <w:pPr>
        <w:spacing w:line="240" w:lineRule="auto"/>
        <w:rPr>
          <w:rFonts w:ascii="Times New Roman" w:hAnsi="Times New Roman"/>
          <w:sz w:val="24"/>
          <w:rPrChange w:id="308" w:author="Jay Van Bavel" w:date="2016-07-06T14:01:00Z">
            <w:rPr/>
          </w:rPrChange>
        </w:rPr>
        <w:pPrChange w:id="309" w:author="Jessica Stanis" w:date="2016-05-31T10:41:00Z">
          <w:pPr>
            <w:spacing w:after="200" w:line="240" w:lineRule="auto"/>
          </w:pPr>
        </w:pPrChange>
      </w:pPr>
    </w:p>
    <w:p w:rsidR="00534C9D" w:rsidRPr="00951DDA" w:rsidRDefault="00951DDA">
      <w:pPr>
        <w:spacing w:line="240" w:lineRule="auto"/>
        <w:rPr>
          <w:rFonts w:ascii="Times New Roman" w:hAnsi="Times New Roman"/>
          <w:sz w:val="24"/>
          <w:rPrChange w:id="310" w:author="Jay Van Bavel" w:date="2016-07-06T14:01:00Z">
            <w:rPr/>
          </w:rPrChange>
        </w:rPr>
        <w:pPrChange w:id="311" w:author="Jessica Stanis" w:date="2016-05-31T10:41:00Z">
          <w:pPr>
            <w:spacing w:after="200" w:line="240" w:lineRule="auto"/>
          </w:pPr>
        </w:pPrChange>
      </w:pPr>
      <w:ins w:id="312" w:author="Jay Van Bavel" w:date="2016-07-06T13:59:00Z">
        <w:r w:rsidRPr="00951DDA">
          <w:rPr>
            <w:rFonts w:ascii="Times New Roman" w:hAnsi="Times New Roman"/>
            <w:sz w:val="24"/>
            <w:rPrChange w:id="313" w:author="Jay Van Bavel" w:date="2016-07-06T14:01:00Z">
              <w:rPr/>
            </w:rPrChange>
          </w:rPr>
          <w:t xml:space="preserve">Weston, D. </w:t>
        </w:r>
      </w:ins>
      <w:ins w:id="314" w:author="Jay Van Bavel" w:date="2016-07-06T14:00:00Z">
        <w:r w:rsidRPr="00951DDA">
          <w:rPr>
            <w:rFonts w:ascii="Times New Roman" w:hAnsi="Times New Roman"/>
            <w:sz w:val="24"/>
            <w:rPrChange w:id="315" w:author="Jay Van Bavel" w:date="2016-07-06T14:01:00Z">
              <w:rPr/>
            </w:rPrChange>
          </w:rPr>
          <w:t xml:space="preserve">(2007). </w:t>
        </w:r>
      </w:ins>
      <w:ins w:id="316" w:author="Jay Van Bavel" w:date="2016-07-06T13:59:00Z">
        <w:r w:rsidRPr="00951DDA">
          <w:rPr>
            <w:rFonts w:ascii="Times New Roman" w:hAnsi="Times New Roman"/>
            <w:sz w:val="24"/>
            <w:rPrChange w:id="317" w:author="Jay Van Bavel" w:date="2016-07-06T14:01:00Z">
              <w:rPr/>
            </w:rPrChange>
          </w:rPr>
          <w:t xml:space="preserve">The political brain: The role of emotion in deciding the fate of nations. </w:t>
        </w:r>
      </w:ins>
      <w:ins w:id="318" w:author="Jay Van Bavel" w:date="2016-07-06T14:00:00Z">
        <w:r w:rsidRPr="00951DDA">
          <w:rPr>
            <w:rFonts w:ascii="Times New Roman" w:hAnsi="Times New Roman"/>
            <w:sz w:val="24"/>
            <w:rPrChange w:id="319" w:author="Jay Van Bavel" w:date="2016-07-06T14:01:00Z">
              <w:rPr/>
            </w:rPrChange>
          </w:rPr>
          <w:t>Perseus Books.</w:t>
        </w:r>
      </w:ins>
    </w:p>
    <w:p w:rsidR="00534C9D" w:rsidRPr="00951DDA" w:rsidRDefault="00534C9D">
      <w:pPr>
        <w:spacing w:line="240" w:lineRule="auto"/>
        <w:rPr>
          <w:rFonts w:ascii="Times New Roman" w:hAnsi="Times New Roman"/>
          <w:sz w:val="24"/>
          <w:rPrChange w:id="320" w:author="Jay Van Bavel" w:date="2016-07-06T14:01:00Z">
            <w:rPr/>
          </w:rPrChange>
        </w:rPr>
        <w:pPrChange w:id="321" w:author="Jessica Stanis" w:date="2016-05-31T10:41:00Z">
          <w:pPr>
            <w:spacing w:after="200" w:line="240" w:lineRule="auto"/>
          </w:pPr>
        </w:pPrChange>
      </w:pPr>
    </w:p>
    <w:p w:rsidR="00534C9D" w:rsidRPr="00951DDA" w:rsidRDefault="00534C9D">
      <w:pPr>
        <w:spacing w:line="240" w:lineRule="auto"/>
        <w:rPr>
          <w:rFonts w:ascii="Times New Roman" w:hAnsi="Times New Roman"/>
          <w:sz w:val="24"/>
          <w:rPrChange w:id="322" w:author="Jay Van Bavel" w:date="2016-07-06T14:01:00Z">
            <w:rPr/>
          </w:rPrChange>
        </w:rPr>
        <w:pPrChange w:id="323" w:author="Jessica Stanis" w:date="2016-05-31T10:41:00Z">
          <w:pPr>
            <w:spacing w:after="200" w:line="240" w:lineRule="auto"/>
          </w:pPr>
        </w:pPrChange>
      </w:pPr>
      <w:bookmarkStart w:id="324" w:name="h.30j0zll" w:colFirst="0" w:colLast="0"/>
      <w:bookmarkEnd w:id="324"/>
    </w:p>
    <w:p w:rsidR="00534C9D" w:rsidRPr="00951DDA" w:rsidRDefault="00534C9D">
      <w:pPr>
        <w:spacing w:line="240" w:lineRule="auto"/>
        <w:rPr>
          <w:rFonts w:ascii="Times New Roman" w:hAnsi="Times New Roman"/>
          <w:sz w:val="24"/>
          <w:rPrChange w:id="325" w:author="Jay Van Bavel" w:date="2016-07-06T14:01:00Z">
            <w:rPr/>
          </w:rPrChange>
        </w:rPr>
        <w:pPrChange w:id="326" w:author="Jessica Stanis" w:date="2016-05-31T10:41:00Z">
          <w:pPr>
            <w:spacing w:after="200" w:line="240" w:lineRule="auto"/>
          </w:pPr>
        </w:pPrChange>
      </w:pPr>
    </w:p>
    <w:p w:rsidR="00534C9D" w:rsidRPr="00951DDA" w:rsidRDefault="00534C9D">
      <w:pPr>
        <w:spacing w:line="240" w:lineRule="auto"/>
        <w:rPr>
          <w:rFonts w:ascii="Times New Roman" w:hAnsi="Times New Roman"/>
          <w:sz w:val="24"/>
          <w:rPrChange w:id="327" w:author="Jay Van Bavel" w:date="2016-07-06T14:01:00Z">
            <w:rPr/>
          </w:rPrChange>
        </w:rPr>
        <w:pPrChange w:id="328" w:author="Jessica Stanis" w:date="2016-05-31T10:41:00Z">
          <w:pPr>
            <w:spacing w:after="200" w:line="240" w:lineRule="auto"/>
          </w:pPr>
        </w:pPrChange>
      </w:pPr>
    </w:p>
    <w:p w:rsidR="00534C9D" w:rsidRPr="00951DDA" w:rsidRDefault="00534C9D">
      <w:pPr>
        <w:spacing w:line="240" w:lineRule="auto"/>
        <w:jc w:val="center"/>
        <w:rPr>
          <w:rFonts w:ascii="Times New Roman" w:hAnsi="Times New Roman"/>
          <w:sz w:val="24"/>
          <w:rPrChange w:id="329" w:author="Jay Van Bavel" w:date="2016-07-06T14:01:00Z">
            <w:rPr/>
          </w:rPrChange>
        </w:rPr>
        <w:pPrChange w:id="330" w:author="Jessica Stanis" w:date="2016-05-31T10:41:00Z">
          <w:pPr>
            <w:spacing w:after="200" w:line="240" w:lineRule="auto"/>
            <w:jc w:val="center"/>
          </w:pPr>
        </w:pPrChange>
      </w:pPr>
    </w:p>
    <w:p w:rsidR="00534C9D" w:rsidRDefault="00534C9D">
      <w:pPr>
        <w:spacing w:line="240" w:lineRule="auto"/>
        <w:jc w:val="center"/>
        <w:pPrChange w:id="331" w:author="Jessica Stanis" w:date="2016-05-31T10:41:00Z">
          <w:pPr>
            <w:spacing w:after="200" w:line="240" w:lineRule="auto"/>
            <w:jc w:val="center"/>
          </w:pPr>
        </w:pPrChange>
      </w:pPr>
    </w:p>
    <w:sectPr w:rsidR="00534C9D" w:rsidSect="00B315D8">
      <w:pgSz w:w="12240" w:h="15840"/>
      <w:pgMar w:top="1440" w:right="1440" w:bottom="1440" w:left="1440" w:header="720" w:footer="720" w:gutter="0"/>
      <w:pgNumType w:start="1"/>
      <w:cols w:space="720" w:equalWidth="0">
        <w:col w:w="9360"/>
      </w:cols>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5" w:author="Jessica Stanis" w:date="2016-06-22T16:48:00Z" w:initials="JS">
    <w:p w:rsidR="009A7778" w:rsidRDefault="009A7778">
      <w:pPr>
        <w:pStyle w:val="CommentText"/>
      </w:pPr>
      <w:r>
        <w:rPr>
          <w:rStyle w:val="CommentReference"/>
        </w:rPr>
        <w:annotationRef/>
      </w:r>
      <w:r>
        <w:t>This is not well-defined in the procedure itself. As written, the analysis is very vague and should include critical details related to brain image acquisition and post-processing.</w:t>
      </w:r>
    </w:p>
    <w:p w:rsidR="009A7778" w:rsidRDefault="009A7778">
      <w:pPr>
        <w:pStyle w:val="CommentText"/>
        <w:numPr>
          <w:ins w:id="38" w:author="Jay Van Bavel" w:date="2016-06-22T16:45:00Z"/>
        </w:numPr>
      </w:pPr>
    </w:p>
    <w:p w:rsidR="009A7778" w:rsidRDefault="009A7778">
      <w:pPr>
        <w:pStyle w:val="CommentText"/>
      </w:pPr>
      <w:r>
        <w:t>JVB: I can add more details (e.g., cutting from the article). But I honestly don't think any self-respecting fMRI research would want to use these details if they try to replicate the study - most of the specific steps are now outdated (including the software package they used to analyze the data). I think it's much better to outline the key details that should remain the same in a replication and focus on those rather than the details that should probably be changed.</w:t>
      </w:r>
    </w:p>
  </w:comment>
  <w:comment w:id="46" w:author="Jessica Stanis" w:date="2016-06-22T16:53:00Z" w:initials="JS">
    <w:p w:rsidR="009A7778" w:rsidRDefault="009A7778">
      <w:pPr>
        <w:pStyle w:val="CommentText"/>
      </w:pPr>
      <w:r>
        <w:rPr>
          <w:rStyle w:val="CommentReference"/>
        </w:rPr>
        <w:annotationRef/>
      </w:r>
      <w:r>
        <w:t>Why is the OFC left out?</w:t>
      </w:r>
    </w:p>
    <w:p w:rsidR="009A7778" w:rsidRDefault="009A7778">
      <w:pPr>
        <w:pStyle w:val="CommentText"/>
        <w:numPr>
          <w:ins w:id="47" w:author="Jay Van Bavel" w:date="2016-06-22T16:52:00Z"/>
        </w:numPr>
      </w:pPr>
    </w:p>
    <w:p w:rsidR="009A7778" w:rsidRDefault="009A7778">
      <w:pPr>
        <w:pStyle w:val="CommentText"/>
      </w:pPr>
      <w:r>
        <w:t xml:space="preserve">JVB: Because they found activity in the medial frontal gyrus. </w:t>
      </w:r>
      <w:r w:rsidRPr="00FD755D">
        <w:t>https://static.squarespace.com/static/54763f79e4b0c4e55ffb000c/t/5477ccc3e4b01fb132f9bcc3/1417137347517/an-fmri-investigation-of-emotional-engagement-in-moral-judgment.pdf</w:t>
      </w:r>
    </w:p>
  </w:comment>
  <w:comment w:id="49" w:author="Jessica Stanis" w:date="2016-06-22T16:54:00Z" w:initials="JS">
    <w:p w:rsidR="009A7778" w:rsidRDefault="009A7778">
      <w:pPr>
        <w:pStyle w:val="CommentText"/>
      </w:pPr>
      <w:r>
        <w:rPr>
          <w:rStyle w:val="CommentReference"/>
        </w:rPr>
        <w:annotationRef/>
      </w:r>
      <w:r>
        <w:t>The importance of hemisphere is not clear. You bring up bilateral and right in some of the areas, but not all. Please clarify with additional statements or references for why some regions appear to be merged. The analyses steps make no mention examining left and right vs. bilateral.</w:t>
      </w:r>
    </w:p>
    <w:p w:rsidR="009A7778" w:rsidRDefault="009A7778">
      <w:pPr>
        <w:pStyle w:val="CommentText"/>
        <w:numPr>
          <w:ins w:id="50" w:author="Jay Van Bavel" w:date="2016-06-22T16:53:00Z"/>
        </w:numPr>
      </w:pPr>
    </w:p>
    <w:p w:rsidR="009A7778" w:rsidRDefault="009A7778">
      <w:pPr>
        <w:pStyle w:val="CommentText"/>
        <w:numPr>
          <w:ins w:id="51" w:author="Jay Van Bavel" w:date="2016-06-22T16:53:00Z"/>
        </w:numPr>
      </w:pPr>
      <w:r>
        <w:t xml:space="preserve">JVB: The authors report laterality with certain findings, but I don't think </w:t>
      </w:r>
      <w:proofErr w:type="spellStart"/>
      <w:r>
        <w:t>their are</w:t>
      </w:r>
      <w:proofErr w:type="spellEnd"/>
      <w:r>
        <w:t xml:space="preserve"> strong theoretical reasons for expecting laterality so I'd rather avoid talking about laterality in terms of a replication.</w:t>
      </w:r>
    </w:p>
  </w:comment>
  <w:comment w:id="65" w:author="Jay Van Bavel" w:date="2016-06-22T16:57:00Z" w:initials="J">
    <w:p w:rsidR="009A7778" w:rsidRDefault="009A7778">
      <w:pPr>
        <w:pStyle w:val="CommentText"/>
      </w:pPr>
      <w:r>
        <w:rPr>
          <w:rStyle w:val="CommentReference"/>
        </w:rPr>
        <w:annotationRef/>
      </w:r>
      <w:r>
        <w:t xml:space="preserve">Most of the dilemmas can be found here: </w:t>
      </w:r>
      <w:r w:rsidRPr="00B71B28">
        <w:t>https://static.squarespace.com/static/54763f79e4b0c4e55ffb000c/t/5477ce88e4b0780d55b9aac7/1417137800861/cognitive-load-selectively-interferes-with-utilitarian-moral-judgment-supplementary-materials.pdf</w:t>
      </w:r>
    </w:p>
  </w:comment>
  <w:comment w:id="78" w:author="Jessica Stanis" w:date="2016-06-22T17:05:00Z" w:initials="JS">
    <w:p w:rsidR="009A7778" w:rsidRDefault="009A7778">
      <w:pPr>
        <w:pStyle w:val="CommentText"/>
      </w:pPr>
      <w:r>
        <w:rPr>
          <w:rStyle w:val="CommentReference"/>
        </w:rPr>
        <w:annotationRef/>
      </w:r>
      <w:r>
        <w:t>Several details for the experimental design are missing. Are the dilemmas presented randomly, in a block design? ITI?</w:t>
      </w:r>
    </w:p>
    <w:p w:rsidR="009A7778" w:rsidRDefault="009A7778">
      <w:pPr>
        <w:pStyle w:val="CommentText"/>
        <w:numPr>
          <w:ins w:id="81" w:author="Jay Van Bavel" w:date="2016-06-22T17:05:00Z"/>
        </w:numPr>
      </w:pPr>
    </w:p>
    <w:p w:rsidR="009A7778" w:rsidRPr="001259AD" w:rsidRDefault="009A7778" w:rsidP="001259AD">
      <w:pPr>
        <w:rPr>
          <w:rFonts w:ascii="Times" w:hAnsi="Times"/>
          <w:color w:val="auto"/>
          <w:sz w:val="20"/>
          <w:szCs w:val="20"/>
        </w:rPr>
      </w:pPr>
      <w:r>
        <w:t xml:space="preserve">JVB: How much detail do you want? </w:t>
      </w:r>
      <w:proofErr w:type="gramStart"/>
      <w:r>
        <w:t>fMRI</w:t>
      </w:r>
      <w:proofErr w:type="gramEnd"/>
      <w:r>
        <w:t xml:space="preserve"> is obviously very complete. Here is a description of the methods. </w:t>
      </w:r>
      <w:r w:rsidRPr="001259AD">
        <w:rPr>
          <w:rFonts w:ascii="Times" w:hAnsi="Times"/>
          <w:color w:val="auto"/>
          <w:sz w:val="20"/>
          <w:szCs w:val="20"/>
        </w:rPr>
        <w:t xml:space="preserve">Stimuli (dilemmas) were presented on a visual display projected into the scanner. Each dilemma was presented as text through a series of three screens, the first two describing a scenario and the last posing a question about the appropriateness of an action one might perform in that scenario (e.g., turning the trolley). Participants were allowed to read at their own pace, pressing a button to advance from the first to the second screen and from the second to the third screen. After reading the third screen participants responded by pressing one of two buttons (“appropriate” or “inappropriate”). Participants were given a maximum of 46 s to read all three screens and respond. The </w:t>
      </w:r>
      <w:proofErr w:type="spellStart"/>
      <w:r w:rsidRPr="001259AD">
        <w:rPr>
          <w:rFonts w:ascii="Times" w:hAnsi="Times"/>
          <w:color w:val="auto"/>
          <w:sz w:val="20"/>
          <w:szCs w:val="20"/>
        </w:rPr>
        <w:t>intertrial</w:t>
      </w:r>
      <w:proofErr w:type="spellEnd"/>
      <w:r w:rsidRPr="001259AD">
        <w:rPr>
          <w:rFonts w:ascii="Times" w:hAnsi="Times"/>
          <w:color w:val="auto"/>
          <w:sz w:val="20"/>
          <w:szCs w:val="20"/>
        </w:rPr>
        <w:t xml:space="preserve"> interval (ITI) lasted for a minimum of 14 s (seven images) in each trial, allowing the hemodynamic response to return to baseline after each trial. Baseline activity was defined as the mean signal across the last four images of the ITI. Task-related activity was measured using a “floating window” of eight images surrounding (four before, one during, and three after) the point of response. (This window includes three post-response images in order to allow for the 4- to 6-s delay in hemodynamic response to neural activation.) This “floating window” technique combined the benefits of an </w:t>
      </w:r>
      <w:proofErr w:type="spellStart"/>
      <w:r w:rsidRPr="001259AD">
        <w:rPr>
          <w:rFonts w:ascii="Times" w:hAnsi="Times"/>
          <w:color w:val="auto"/>
          <w:sz w:val="20"/>
          <w:szCs w:val="20"/>
        </w:rPr>
        <w:t>eventrelated</w:t>
      </w:r>
      <w:proofErr w:type="spellEnd"/>
      <w:r w:rsidRPr="001259AD">
        <w:rPr>
          <w:rFonts w:ascii="Times" w:hAnsi="Times"/>
          <w:color w:val="auto"/>
          <w:sz w:val="20"/>
          <w:szCs w:val="20"/>
        </w:rPr>
        <w:t xml:space="preserve"> design with the flexibility required to image a complex and temporally extended psychological process that inevitably proceeds at its own pace. In Experiment 1, functional images were acquired in 20 axial slices parallel to the AC-PC (anterior </w:t>
      </w:r>
      <w:proofErr w:type="spellStart"/>
      <w:r w:rsidRPr="001259AD">
        <w:rPr>
          <w:rFonts w:ascii="Times" w:hAnsi="Times"/>
          <w:color w:val="auto"/>
          <w:sz w:val="20"/>
          <w:szCs w:val="20"/>
        </w:rPr>
        <w:t>commisure</w:t>
      </w:r>
      <w:proofErr w:type="spellEnd"/>
      <w:r w:rsidRPr="001259AD">
        <w:rPr>
          <w:rFonts w:ascii="Times" w:hAnsi="Times"/>
          <w:color w:val="auto"/>
          <w:sz w:val="20"/>
          <w:szCs w:val="20"/>
        </w:rPr>
        <w:t xml:space="preserve">–posterior </w:t>
      </w:r>
      <w:proofErr w:type="spellStart"/>
      <w:r w:rsidRPr="001259AD">
        <w:rPr>
          <w:rFonts w:ascii="Times" w:hAnsi="Times"/>
          <w:color w:val="auto"/>
          <w:sz w:val="20"/>
          <w:szCs w:val="20"/>
        </w:rPr>
        <w:t>commisure</w:t>
      </w:r>
      <w:proofErr w:type="spellEnd"/>
      <w:r w:rsidRPr="001259AD">
        <w:rPr>
          <w:rFonts w:ascii="Times" w:hAnsi="Times"/>
          <w:color w:val="auto"/>
          <w:sz w:val="20"/>
          <w:szCs w:val="20"/>
        </w:rPr>
        <w:t xml:space="preserve">) line [spiral pulse sequence; repetition time (TR), 2000 </w:t>
      </w:r>
      <w:proofErr w:type="spellStart"/>
      <w:r w:rsidRPr="001259AD">
        <w:rPr>
          <w:rFonts w:ascii="Times" w:hAnsi="Times"/>
          <w:color w:val="auto"/>
          <w:sz w:val="20"/>
          <w:szCs w:val="20"/>
        </w:rPr>
        <w:t>ms</w:t>
      </w:r>
      <w:proofErr w:type="spellEnd"/>
      <w:r w:rsidRPr="001259AD">
        <w:rPr>
          <w:rFonts w:ascii="Times" w:hAnsi="Times"/>
          <w:color w:val="auto"/>
          <w:sz w:val="20"/>
          <w:szCs w:val="20"/>
        </w:rPr>
        <w:t xml:space="preserve">; echo time (TE), 45 </w:t>
      </w:r>
      <w:proofErr w:type="spellStart"/>
      <w:r w:rsidRPr="001259AD">
        <w:rPr>
          <w:rFonts w:ascii="Times" w:hAnsi="Times"/>
          <w:color w:val="auto"/>
          <w:sz w:val="20"/>
          <w:szCs w:val="20"/>
        </w:rPr>
        <w:t>ms</w:t>
      </w:r>
      <w:proofErr w:type="spellEnd"/>
      <w:r w:rsidRPr="001259AD">
        <w:rPr>
          <w:rFonts w:ascii="Times" w:hAnsi="Times"/>
          <w:color w:val="auto"/>
          <w:sz w:val="20"/>
          <w:szCs w:val="20"/>
        </w:rPr>
        <w:t xml:space="preserve">; flip angle, 80°; field of view (FOV), 240 mm; 3.75-mm isotropic voxels] using a 1.5-T GE </w:t>
      </w:r>
      <w:proofErr w:type="spellStart"/>
      <w:r w:rsidRPr="001259AD">
        <w:rPr>
          <w:rFonts w:ascii="Times" w:hAnsi="Times"/>
          <w:color w:val="auto"/>
          <w:sz w:val="20"/>
          <w:szCs w:val="20"/>
        </w:rPr>
        <w:t>Signa</w:t>
      </w:r>
      <w:proofErr w:type="spellEnd"/>
      <w:r w:rsidRPr="001259AD">
        <w:rPr>
          <w:rFonts w:ascii="Times" w:hAnsi="Times"/>
          <w:color w:val="auto"/>
          <w:sz w:val="20"/>
          <w:szCs w:val="20"/>
        </w:rPr>
        <w:t xml:space="preserve"> whole-body scanner. In Experiment 2, functional images were acquired in 22 axial slices parallel to the AC-PC line (</w:t>
      </w:r>
      <w:proofErr w:type="spellStart"/>
      <w:r w:rsidRPr="001259AD">
        <w:rPr>
          <w:rFonts w:ascii="Times" w:hAnsi="Times"/>
          <w:color w:val="auto"/>
          <w:sz w:val="20"/>
          <w:szCs w:val="20"/>
        </w:rPr>
        <w:t>echoplanar</w:t>
      </w:r>
      <w:proofErr w:type="spellEnd"/>
      <w:r w:rsidRPr="001259AD">
        <w:rPr>
          <w:rFonts w:ascii="Times" w:hAnsi="Times"/>
          <w:color w:val="auto"/>
          <w:sz w:val="20"/>
          <w:szCs w:val="20"/>
        </w:rPr>
        <w:t xml:space="preserve"> pulse sequence; TR, 2000 </w:t>
      </w:r>
      <w:proofErr w:type="spellStart"/>
      <w:r w:rsidRPr="001259AD">
        <w:rPr>
          <w:rFonts w:ascii="Times" w:hAnsi="Times"/>
          <w:color w:val="auto"/>
          <w:sz w:val="20"/>
          <w:szCs w:val="20"/>
        </w:rPr>
        <w:t>ms</w:t>
      </w:r>
      <w:proofErr w:type="spellEnd"/>
      <w:r w:rsidRPr="001259AD">
        <w:rPr>
          <w:rFonts w:ascii="Times" w:hAnsi="Times"/>
          <w:color w:val="auto"/>
          <w:sz w:val="20"/>
          <w:szCs w:val="20"/>
        </w:rPr>
        <w:t xml:space="preserve">; TE, 25 </w:t>
      </w:r>
      <w:proofErr w:type="spellStart"/>
      <w:r w:rsidRPr="001259AD">
        <w:rPr>
          <w:rFonts w:ascii="Times" w:hAnsi="Times"/>
          <w:color w:val="auto"/>
          <w:sz w:val="20"/>
          <w:szCs w:val="20"/>
        </w:rPr>
        <w:t>ms</w:t>
      </w:r>
      <w:proofErr w:type="spellEnd"/>
      <w:r w:rsidRPr="001259AD">
        <w:rPr>
          <w:rFonts w:ascii="Times" w:hAnsi="Times"/>
          <w:color w:val="auto"/>
          <w:sz w:val="20"/>
          <w:szCs w:val="20"/>
        </w:rPr>
        <w:t xml:space="preserve">; flip angle, 90°; FOV, 192 mm; 3.0-mm isotropic voxels; 1-mm </w:t>
      </w:r>
      <w:proofErr w:type="spellStart"/>
      <w:r w:rsidRPr="001259AD">
        <w:rPr>
          <w:rFonts w:ascii="Times" w:hAnsi="Times"/>
          <w:color w:val="auto"/>
          <w:sz w:val="20"/>
          <w:szCs w:val="20"/>
        </w:rPr>
        <w:t>interslice</w:t>
      </w:r>
      <w:proofErr w:type="spellEnd"/>
      <w:r w:rsidRPr="001259AD">
        <w:rPr>
          <w:rFonts w:ascii="Times" w:hAnsi="Times"/>
          <w:color w:val="auto"/>
          <w:sz w:val="20"/>
          <w:szCs w:val="20"/>
        </w:rPr>
        <w:t xml:space="preserve"> spacing) using a 3.0-T Siemens Allegra head-dedicated scanner.</w:t>
      </w:r>
    </w:p>
    <w:p w:rsidR="009A7778" w:rsidRDefault="009A7778">
      <w:pPr>
        <w:pStyle w:val="CommentText"/>
        <w:numPr>
          <w:ins w:id="82" w:author="Jay Van Bavel" w:date="2016-06-22T17:05:00Z"/>
        </w:numPr>
      </w:pPr>
    </w:p>
  </w:comment>
  <w:comment w:id="128" w:author="Jessica Stanis" w:date="2016-06-22T17:06:00Z" w:initials="JS">
    <w:p w:rsidR="009A7778" w:rsidRDefault="009A7778">
      <w:pPr>
        <w:pStyle w:val="CommentText"/>
      </w:pPr>
      <w:r>
        <w:rPr>
          <w:rStyle w:val="CommentReference"/>
        </w:rPr>
        <w:annotationRef/>
      </w:r>
      <w:r>
        <w:t>This is out of order and should be connected to Step 6.</w:t>
      </w:r>
    </w:p>
    <w:p w:rsidR="009A7778" w:rsidRDefault="009A7778">
      <w:pPr>
        <w:pStyle w:val="CommentText"/>
        <w:numPr>
          <w:ins w:id="130" w:author="Jay Van Bavel" w:date="2016-06-22T17:06:00Z"/>
        </w:numPr>
      </w:pPr>
      <w:r>
        <w:br/>
        <w:t>JVB: In many studies, people see instructions before responding to each dilemma.</w:t>
      </w:r>
    </w:p>
  </w:comment>
  <w:comment w:id="176" w:author="Jessica Stanis" w:date="2016-06-22T17:19:00Z" w:initials="JS">
    <w:p w:rsidR="00A56160" w:rsidRDefault="009A7778">
      <w:pPr>
        <w:pStyle w:val="CommentText"/>
      </w:pPr>
      <w:r>
        <w:rPr>
          <w:rStyle w:val="CommentReference"/>
        </w:rPr>
        <w:annotationRef/>
      </w:r>
      <w:r>
        <w:t>This is rather simplistic. Include specific details about registration, smoothing, voxel sizes for regional comparisons.</w:t>
      </w:r>
    </w:p>
    <w:p w:rsidR="009A7778" w:rsidRDefault="0026437B">
      <w:pPr>
        <w:pStyle w:val="CommentText"/>
        <w:numPr>
          <w:ins w:id="180" w:author="Jay Van Bavel" w:date="2016-06-22T17:19:00Z"/>
        </w:numPr>
      </w:pPr>
      <w:r>
        <w:br/>
        <w:t>JVB: Added. Is this better now?</w:t>
      </w:r>
    </w:p>
  </w:comment>
  <w:comment w:id="193" w:author="Jessica Stanis" w:date="2016-06-22T17:12:00Z" w:initials="JS">
    <w:p w:rsidR="009A7778" w:rsidRDefault="009A7778" w:rsidP="00362AF4">
      <w:pPr>
        <w:pStyle w:val="CommentText"/>
      </w:pPr>
      <w:r>
        <w:rPr>
          <w:rStyle w:val="CommentReference"/>
        </w:rPr>
        <w:annotationRef/>
      </w:r>
      <w:r>
        <w:t>This is rather simplistic. Include specific details about registration, smoothing, voxel sizes for regional comparisons.</w:t>
      </w:r>
    </w:p>
  </w:comment>
  <w:comment w:id="214" w:author="Jessica Stanis" w:date="2016-06-22T17:19:00Z" w:initials="JS">
    <w:p w:rsidR="00A56160" w:rsidRDefault="009A7778">
      <w:pPr>
        <w:pStyle w:val="CommentText"/>
      </w:pPr>
      <w:r>
        <w:rPr>
          <w:rStyle w:val="CommentReference"/>
        </w:rPr>
        <w:annotationRef/>
      </w:r>
      <w:r>
        <w:t xml:space="preserve">There’s a typo for Parietal lobe. (L) </w:t>
      </w:r>
      <w:proofErr w:type="gramStart"/>
      <w:r>
        <w:t>is</w:t>
      </w:r>
      <w:proofErr w:type="gramEnd"/>
      <w:r>
        <w:t xml:space="preserve"> labeled twice instead of (R). Regardless, I’m concerned about the similarities to the authors’ original figure. </w:t>
      </w:r>
    </w:p>
    <w:p w:rsidR="00A56160" w:rsidRDefault="000E3A91">
      <w:pPr>
        <w:pStyle w:val="CommentText"/>
        <w:numPr>
          <w:ins w:id="216" w:author="Jay Van Bavel" w:date="2016-06-22T17:19:00Z"/>
        </w:numPr>
      </w:pPr>
    </w:p>
    <w:p w:rsidR="009A7778" w:rsidRDefault="0026437B">
      <w:pPr>
        <w:pStyle w:val="CommentText"/>
        <w:numPr>
          <w:ins w:id="217" w:author="Jay Van Bavel" w:date="2016-06-22T17:19:00Z"/>
        </w:numPr>
      </w:pPr>
      <w:r>
        <w:t>JVB: I would remove laterality info.</w:t>
      </w:r>
    </w:p>
  </w:comment>
  <w:comment w:id="242" w:author="Jessica Stanis" w:date="2016-06-22T17:20:00Z" w:initials="JS">
    <w:p w:rsidR="00A56160" w:rsidRDefault="009A7778">
      <w:pPr>
        <w:pStyle w:val="CommentText"/>
      </w:pPr>
      <w:r>
        <w:rPr>
          <w:rStyle w:val="CommentReference"/>
        </w:rPr>
        <w:annotationRef/>
      </w:r>
      <w:r>
        <w:t>It’s strange to tell us this and then leave us hanging. While it would be nice to know what they found regarding reaction times, the statement is tangential to this summary and should be deleted.</w:t>
      </w:r>
    </w:p>
    <w:p w:rsidR="009A7778" w:rsidRDefault="0026437B">
      <w:pPr>
        <w:pStyle w:val="CommentText"/>
        <w:numPr>
          <w:ins w:id="248" w:author="Jay Van Bavel" w:date="2016-06-22T17:20:00Z"/>
        </w:numPr>
      </w:pPr>
      <w:r>
        <w:br/>
        <w:t>JVB: Deleted.</w:t>
      </w:r>
    </w:p>
  </w:comment>
  <w:comment w:id="252" w:author="Jessica Stanis" w:date="2016-06-22T17:22:00Z" w:initials="JS">
    <w:p w:rsidR="00A56160" w:rsidRDefault="009A7778">
      <w:pPr>
        <w:pStyle w:val="CommentText"/>
      </w:pPr>
      <w:r>
        <w:rPr>
          <w:rStyle w:val="CommentReference"/>
        </w:rPr>
        <w:annotationRef/>
      </w:r>
      <w:r>
        <w:t xml:space="preserve">The applications would be more compelling with references to actual studies, where possible. For instance, brain scans of psychopaths have been examined. Is there evidence of decreased activation in some of the same regions that respond with an increase? </w:t>
      </w:r>
    </w:p>
    <w:p w:rsidR="00A56160" w:rsidRDefault="000E3A91">
      <w:pPr>
        <w:pStyle w:val="CommentText"/>
        <w:numPr>
          <w:ins w:id="253" w:author="Jay Van Bavel" w:date="2016-06-22T17:22:00Z"/>
        </w:numPr>
      </w:pPr>
    </w:p>
    <w:p w:rsidR="009A7778" w:rsidRDefault="0026437B">
      <w:pPr>
        <w:pStyle w:val="CommentText"/>
        <w:numPr>
          <w:ins w:id="254" w:author="Jay Van Bavel" w:date="2016-06-22T17:22:00Z"/>
        </w:numPr>
      </w:pPr>
      <w:r>
        <w:t>JVB: I've added some references. But I'm not sure I understand your question. Are you asking if psychos have completed the moral dilemmas task in the scanner and found the opposite results?</w:t>
      </w:r>
    </w:p>
  </w:comment>
  <w:comment w:id="262" w:author="Jessica Stanis" w:date="2016-06-22T17:27:00Z" w:initials="JS">
    <w:p w:rsidR="0026437B" w:rsidRDefault="009A7778">
      <w:pPr>
        <w:pStyle w:val="CommentText"/>
      </w:pPr>
      <w:r>
        <w:rPr>
          <w:rStyle w:val="CommentReference"/>
        </w:rPr>
        <w:annotationRef/>
      </w:r>
      <w:r>
        <w:t>This is not the clearest example of how to apply this scientific technique to another situation. A more obvious question would be about the neurological correlates of political beliefs. Can we manipulate emotional drive and tip more towards reason? The last sentence of the paragraph does not make sense to me.</w:t>
      </w:r>
    </w:p>
    <w:p w:rsidR="0026437B" w:rsidRDefault="0026437B">
      <w:pPr>
        <w:pStyle w:val="CommentText"/>
      </w:pPr>
    </w:p>
    <w:p w:rsidR="009A7778" w:rsidRDefault="0026437B">
      <w:pPr>
        <w:pStyle w:val="CommentText"/>
      </w:pPr>
      <w:r>
        <w:t>JVB: I added a citation and deleted the last sentence to stick closer to the data. The book by Weston delves into these issues in greater depth that I can explain here.</w:t>
      </w:r>
    </w:p>
  </w:comment>
  <w:comment w:id="267" w:author="Jay Van Bavel" w:date="2016-06-22T17:21:00Z" w:initials="J">
    <w:p w:rsidR="004C4818" w:rsidRDefault="004C4818">
      <w:pPr>
        <w:pStyle w:val="CommentText"/>
      </w:pPr>
      <w:r>
        <w:rPr>
          <w:rStyle w:val="CommentReference"/>
        </w:rPr>
        <w:annotationRef/>
      </w:r>
      <w:r w:rsidRPr="004C4818">
        <w:t>https://www.amazon.com/Political-Brain-Emotion-Deciding-Nation/dp/1586485733</w:t>
      </w:r>
    </w:p>
  </w:comment>
  <w:comment w:id="272" w:author="Jay Van Bavel" w:date="2016-06-22T17:26:00Z" w:initials="J">
    <w:p w:rsidR="00A3602B" w:rsidRDefault="00A3602B">
      <w:pPr>
        <w:pStyle w:val="CommentText"/>
      </w:pPr>
      <w:r>
        <w:rPr>
          <w:rStyle w:val="CommentReference"/>
        </w:rPr>
        <w:annotationRef/>
      </w:r>
      <w:r w:rsidRPr="00A3602B">
        <w:t>http://www.ncbi.nlm.nih.gov/pubmed/21757191</w:t>
      </w:r>
    </w:p>
  </w:comment>
  <w:comment w:id="280" w:author="Jessica Stanis" w:date="2016-06-22T17:26:00Z" w:initials="JS">
    <w:p w:rsidR="0026437B" w:rsidRDefault="009A7778">
      <w:pPr>
        <w:pStyle w:val="CommentText"/>
      </w:pPr>
      <w:r>
        <w:rPr>
          <w:rStyle w:val="CommentReference"/>
        </w:rPr>
        <w:annotationRef/>
      </w:r>
      <w:r>
        <w:t xml:space="preserve">While I like the developmental approach, it’s not made clear enough how these results suggest the statements made. Please expand so that there’s not such a huge jump that’s unjustified. </w:t>
      </w:r>
    </w:p>
    <w:p w:rsidR="0026437B" w:rsidRDefault="0026437B">
      <w:pPr>
        <w:pStyle w:val="CommentText"/>
      </w:pPr>
    </w:p>
    <w:p w:rsidR="009A7778" w:rsidRDefault="0026437B">
      <w:pPr>
        <w:pStyle w:val="CommentText"/>
      </w:pPr>
      <w:r>
        <w:t>JVB: I agree. I deleted it.</w:t>
      </w:r>
    </w:p>
  </w:comment>
  <w:comment w:id="284" w:author="Jessica Stanis" w:date="2016-06-01T11:15:00Z" w:initials="JS">
    <w:p w:rsidR="009A7778" w:rsidRDefault="009A7778">
      <w:pPr>
        <w:pStyle w:val="CommentText"/>
      </w:pPr>
      <w:r>
        <w:rPr>
          <w:rStyle w:val="CommentReference"/>
        </w:rPr>
        <w:annotationRef/>
      </w:r>
      <w:r>
        <w:t>The legend should mention that it’s % change from baseline.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F2020"/>
    <w:multiLevelType w:val="multilevel"/>
    <w:tmpl w:val="5186074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1DBA1DC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3B2"/>
    <w:rsid w:val="00005685"/>
    <w:rsid w:val="00066746"/>
    <w:rsid w:val="00073C13"/>
    <w:rsid w:val="0008213E"/>
    <w:rsid w:val="000D36ED"/>
    <w:rsid w:val="000D57AE"/>
    <w:rsid w:val="000D7FCB"/>
    <w:rsid w:val="000E3A91"/>
    <w:rsid w:val="001259AD"/>
    <w:rsid w:val="00145A30"/>
    <w:rsid w:val="001D7DFA"/>
    <w:rsid w:val="002517F4"/>
    <w:rsid w:val="0026437B"/>
    <w:rsid w:val="00303A93"/>
    <w:rsid w:val="00310E9E"/>
    <w:rsid w:val="0034071E"/>
    <w:rsid w:val="0034442D"/>
    <w:rsid w:val="003514E2"/>
    <w:rsid w:val="00362AF4"/>
    <w:rsid w:val="0038557A"/>
    <w:rsid w:val="003A4D68"/>
    <w:rsid w:val="004641F6"/>
    <w:rsid w:val="004C1F25"/>
    <w:rsid w:val="004C4818"/>
    <w:rsid w:val="0050368D"/>
    <w:rsid w:val="00534C9D"/>
    <w:rsid w:val="00581449"/>
    <w:rsid w:val="005909D4"/>
    <w:rsid w:val="005C190D"/>
    <w:rsid w:val="00683DA2"/>
    <w:rsid w:val="006B33F8"/>
    <w:rsid w:val="006B626E"/>
    <w:rsid w:val="006D4D69"/>
    <w:rsid w:val="006E4006"/>
    <w:rsid w:val="007028F3"/>
    <w:rsid w:val="007342E8"/>
    <w:rsid w:val="00772257"/>
    <w:rsid w:val="00796858"/>
    <w:rsid w:val="007A5752"/>
    <w:rsid w:val="007F484D"/>
    <w:rsid w:val="00802081"/>
    <w:rsid w:val="00823670"/>
    <w:rsid w:val="0087120A"/>
    <w:rsid w:val="008D06F3"/>
    <w:rsid w:val="00951DDA"/>
    <w:rsid w:val="00973BC3"/>
    <w:rsid w:val="00994CDC"/>
    <w:rsid w:val="009A7778"/>
    <w:rsid w:val="009C55CF"/>
    <w:rsid w:val="00A25FFD"/>
    <w:rsid w:val="00A3602B"/>
    <w:rsid w:val="00A40986"/>
    <w:rsid w:val="00A57811"/>
    <w:rsid w:val="00AD2CF1"/>
    <w:rsid w:val="00B315D8"/>
    <w:rsid w:val="00B43B8E"/>
    <w:rsid w:val="00B44D2A"/>
    <w:rsid w:val="00B71B28"/>
    <w:rsid w:val="00BD4CDE"/>
    <w:rsid w:val="00C02E98"/>
    <w:rsid w:val="00C10095"/>
    <w:rsid w:val="00C73700"/>
    <w:rsid w:val="00C92689"/>
    <w:rsid w:val="00C943DA"/>
    <w:rsid w:val="00C9545C"/>
    <w:rsid w:val="00CA28E7"/>
    <w:rsid w:val="00CE1FC5"/>
    <w:rsid w:val="00D050A5"/>
    <w:rsid w:val="00D263B2"/>
    <w:rsid w:val="00DA2FEA"/>
    <w:rsid w:val="00DB1E51"/>
    <w:rsid w:val="00DF4528"/>
    <w:rsid w:val="00E775CF"/>
    <w:rsid w:val="00FB2E30"/>
    <w:rsid w:val="00FD755D"/>
    <w:rsid w:val="00FF191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i/>
      <w:color w:val="666666"/>
      <w:sz w:val="30"/>
      <w:szCs w:val="30"/>
    </w:rPr>
  </w:style>
  <w:style w:type="paragraph" w:styleId="BalloonText">
    <w:name w:val="Balloon Text"/>
    <w:basedOn w:val="Normal"/>
    <w:link w:val="BalloonTextChar"/>
    <w:uiPriority w:val="99"/>
    <w:semiHidden/>
    <w:unhideWhenUsed/>
    <w:rsid w:val="004C1F2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F25"/>
    <w:rPr>
      <w:rFonts w:ascii="Tahoma" w:hAnsi="Tahoma" w:cs="Tahoma"/>
      <w:sz w:val="16"/>
      <w:szCs w:val="16"/>
    </w:rPr>
  </w:style>
  <w:style w:type="paragraph" w:styleId="ListParagraph">
    <w:name w:val="List Paragraph"/>
    <w:basedOn w:val="Normal"/>
    <w:uiPriority w:val="34"/>
    <w:qFormat/>
    <w:rsid w:val="008D06F3"/>
    <w:pPr>
      <w:ind w:left="720"/>
      <w:contextualSpacing/>
    </w:pPr>
  </w:style>
  <w:style w:type="character" w:styleId="CommentReference">
    <w:name w:val="annotation reference"/>
    <w:basedOn w:val="DefaultParagraphFont"/>
    <w:uiPriority w:val="99"/>
    <w:semiHidden/>
    <w:unhideWhenUsed/>
    <w:rsid w:val="00005685"/>
    <w:rPr>
      <w:sz w:val="18"/>
      <w:szCs w:val="18"/>
    </w:rPr>
  </w:style>
  <w:style w:type="paragraph" w:styleId="CommentText">
    <w:name w:val="annotation text"/>
    <w:basedOn w:val="Normal"/>
    <w:link w:val="CommentTextChar"/>
    <w:uiPriority w:val="99"/>
    <w:semiHidden/>
    <w:unhideWhenUsed/>
    <w:rsid w:val="00005685"/>
    <w:pPr>
      <w:spacing w:line="240" w:lineRule="auto"/>
    </w:pPr>
    <w:rPr>
      <w:sz w:val="24"/>
      <w:szCs w:val="24"/>
    </w:rPr>
  </w:style>
  <w:style w:type="character" w:customStyle="1" w:styleId="CommentTextChar">
    <w:name w:val="Comment Text Char"/>
    <w:basedOn w:val="DefaultParagraphFont"/>
    <w:link w:val="CommentText"/>
    <w:uiPriority w:val="99"/>
    <w:semiHidden/>
    <w:rsid w:val="00005685"/>
    <w:rPr>
      <w:sz w:val="24"/>
      <w:szCs w:val="24"/>
    </w:rPr>
  </w:style>
  <w:style w:type="paragraph" w:styleId="CommentSubject">
    <w:name w:val="annotation subject"/>
    <w:basedOn w:val="CommentText"/>
    <w:next w:val="CommentText"/>
    <w:link w:val="CommentSubjectChar"/>
    <w:uiPriority w:val="99"/>
    <w:semiHidden/>
    <w:unhideWhenUsed/>
    <w:rsid w:val="00005685"/>
    <w:rPr>
      <w:b/>
      <w:bCs/>
      <w:sz w:val="20"/>
      <w:szCs w:val="20"/>
    </w:rPr>
  </w:style>
  <w:style w:type="character" w:customStyle="1" w:styleId="CommentSubjectChar">
    <w:name w:val="Comment Subject Char"/>
    <w:basedOn w:val="CommentTextChar"/>
    <w:link w:val="CommentSubject"/>
    <w:uiPriority w:val="99"/>
    <w:semiHidden/>
    <w:rsid w:val="0000568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i/>
      <w:color w:val="666666"/>
      <w:sz w:val="30"/>
      <w:szCs w:val="30"/>
    </w:rPr>
  </w:style>
  <w:style w:type="paragraph" w:styleId="BalloonText">
    <w:name w:val="Balloon Text"/>
    <w:basedOn w:val="Normal"/>
    <w:link w:val="BalloonTextChar"/>
    <w:uiPriority w:val="99"/>
    <w:semiHidden/>
    <w:unhideWhenUsed/>
    <w:rsid w:val="004C1F2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F25"/>
    <w:rPr>
      <w:rFonts w:ascii="Tahoma" w:hAnsi="Tahoma" w:cs="Tahoma"/>
      <w:sz w:val="16"/>
      <w:szCs w:val="16"/>
    </w:rPr>
  </w:style>
  <w:style w:type="paragraph" w:styleId="ListParagraph">
    <w:name w:val="List Paragraph"/>
    <w:basedOn w:val="Normal"/>
    <w:uiPriority w:val="34"/>
    <w:qFormat/>
    <w:rsid w:val="008D06F3"/>
    <w:pPr>
      <w:ind w:left="720"/>
      <w:contextualSpacing/>
    </w:pPr>
  </w:style>
  <w:style w:type="character" w:styleId="CommentReference">
    <w:name w:val="annotation reference"/>
    <w:basedOn w:val="DefaultParagraphFont"/>
    <w:uiPriority w:val="99"/>
    <w:semiHidden/>
    <w:unhideWhenUsed/>
    <w:rsid w:val="00005685"/>
    <w:rPr>
      <w:sz w:val="18"/>
      <w:szCs w:val="18"/>
    </w:rPr>
  </w:style>
  <w:style w:type="paragraph" w:styleId="CommentText">
    <w:name w:val="annotation text"/>
    <w:basedOn w:val="Normal"/>
    <w:link w:val="CommentTextChar"/>
    <w:uiPriority w:val="99"/>
    <w:semiHidden/>
    <w:unhideWhenUsed/>
    <w:rsid w:val="00005685"/>
    <w:pPr>
      <w:spacing w:line="240" w:lineRule="auto"/>
    </w:pPr>
    <w:rPr>
      <w:sz w:val="24"/>
      <w:szCs w:val="24"/>
    </w:rPr>
  </w:style>
  <w:style w:type="character" w:customStyle="1" w:styleId="CommentTextChar">
    <w:name w:val="Comment Text Char"/>
    <w:basedOn w:val="DefaultParagraphFont"/>
    <w:link w:val="CommentText"/>
    <w:uiPriority w:val="99"/>
    <w:semiHidden/>
    <w:rsid w:val="00005685"/>
    <w:rPr>
      <w:sz w:val="24"/>
      <w:szCs w:val="24"/>
    </w:rPr>
  </w:style>
  <w:style w:type="paragraph" w:styleId="CommentSubject">
    <w:name w:val="annotation subject"/>
    <w:basedOn w:val="CommentText"/>
    <w:next w:val="CommentText"/>
    <w:link w:val="CommentSubjectChar"/>
    <w:uiPriority w:val="99"/>
    <w:semiHidden/>
    <w:unhideWhenUsed/>
    <w:rsid w:val="00005685"/>
    <w:rPr>
      <w:b/>
      <w:bCs/>
      <w:sz w:val="20"/>
      <w:szCs w:val="20"/>
    </w:rPr>
  </w:style>
  <w:style w:type="character" w:customStyle="1" w:styleId="CommentSubjectChar">
    <w:name w:val="Comment Subject Char"/>
    <w:basedOn w:val="CommentTextChar"/>
    <w:link w:val="CommentSubject"/>
    <w:uiPriority w:val="99"/>
    <w:semiHidden/>
    <w:rsid w:val="000056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1496019">
      <w:bodyDiv w:val="1"/>
      <w:marLeft w:val="0"/>
      <w:marRight w:val="0"/>
      <w:marTop w:val="0"/>
      <w:marBottom w:val="0"/>
      <w:divBdr>
        <w:top w:val="none" w:sz="0" w:space="0" w:color="auto"/>
        <w:left w:val="none" w:sz="0" w:space="0" w:color="auto"/>
        <w:bottom w:val="none" w:sz="0" w:space="0" w:color="auto"/>
        <w:right w:val="none" w:sz="0" w:space="0" w:color="auto"/>
      </w:divBdr>
    </w:div>
    <w:div w:id="1821074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1696</Words>
  <Characters>9671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11345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Repetto</dc:creator>
  <cp:lastModifiedBy>David Repetto</cp:lastModifiedBy>
  <cp:revision>2</cp:revision>
  <dcterms:created xsi:type="dcterms:W3CDTF">2016-07-26T18:32:00Z</dcterms:created>
  <dcterms:modified xsi:type="dcterms:W3CDTF">2016-07-26T18:32:00Z</dcterms:modified>
</cp:coreProperties>
</file>